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16EF7C" w14:textId="77777777" w:rsidR="00804E2D" w:rsidRDefault="00A07D6B">
      <w:pPr>
        <w:pStyle w:val="AbstractTitle"/>
      </w:pPr>
      <w:r>
        <w:rPr>
          <w:noProof/>
        </w:rPr>
        <mc:AlternateContent>
          <mc:Choice Requires="wps">
            <w:drawing>
              <wp:anchor distT="0" distB="0" distL="0" distR="0" simplePos="0" relativeHeight="251656704" behindDoc="0" locked="0" layoutInCell="1" allowOverlap="1" wp14:anchorId="06BEE101" wp14:editId="63CA872D">
                <wp:simplePos x="0" y="0"/>
                <wp:positionH relativeFrom="page">
                  <wp:align>center</wp:align>
                </wp:positionH>
                <wp:positionV relativeFrom="page">
                  <wp:posOffset>685800</wp:posOffset>
                </wp:positionV>
                <wp:extent cx="6398260" cy="2054860"/>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8260" cy="2054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B3ED20" w14:textId="19C7CE32" w:rsidR="005447FE" w:rsidRDefault="00184B2A">
                            <w:pPr>
                              <w:pStyle w:val="TitleofPaper"/>
                            </w:pPr>
                            <w:r>
                              <w:t>IJCAI–</w:t>
                            </w:r>
                            <w:ins w:id="0" w:author="Tito Cru" w:date="2025-12-02T15:45:00Z">
                              <w:r w:rsidR="00813F40">
                                <w:t xml:space="preserve">ECAI </w:t>
                              </w:r>
                            </w:ins>
                            <w:r w:rsidR="005410EA">
                              <w:t>2</w:t>
                            </w:r>
                            <w:ins w:id="1" w:author="Tito Cru" w:date="2025-12-02T15:45:00Z">
                              <w:r w:rsidR="00813F40">
                                <w:t>6</w:t>
                              </w:r>
                            </w:ins>
                            <w:del w:id="2" w:author="Tito Cru" w:date="2025-12-02T15:45:00Z">
                              <w:r w:rsidR="00573997" w:rsidDel="00813F40">
                                <w:rPr>
                                  <w:rFonts w:hint="eastAsia"/>
                                  <w:lang w:eastAsia="zh-CN"/>
                                </w:rPr>
                                <w:delText>5</w:delText>
                              </w:r>
                            </w:del>
                            <w:r w:rsidR="005447FE">
                              <w:t xml:space="preserve"> Formatting Instructions</w:t>
                            </w:r>
                          </w:p>
                          <w:p w14:paraId="269CA79D" w14:textId="77777777" w:rsidR="005447FE" w:rsidRDefault="005447FE">
                            <w:pPr>
                              <w:pStyle w:val="AffiliationandAddress"/>
                            </w:pPr>
                          </w:p>
                          <w:p w14:paraId="62D6F458" w14:textId="77777777" w:rsidR="005447FE" w:rsidRDefault="005447FE">
                            <w:pPr>
                              <w:pStyle w:val="AffiliationandAddress"/>
                              <w:rPr>
                                <w:b/>
                              </w:rPr>
                            </w:pPr>
                          </w:p>
                          <w:p w14:paraId="6B68CAA7" w14:textId="77777777" w:rsidR="005410EA" w:rsidRDefault="005870B3" w:rsidP="007D6225">
                            <w:pPr>
                              <w:autoSpaceDE/>
                              <w:jc w:val="center"/>
                              <w:rPr>
                                <w:b/>
                              </w:rPr>
                            </w:pPr>
                            <w:r>
                              <w:rPr>
                                <w:b/>
                              </w:rPr>
                              <w:t>Author Name</w:t>
                            </w:r>
                          </w:p>
                          <w:p w14:paraId="2E335E15" w14:textId="77777777" w:rsidR="005410EA" w:rsidRDefault="005870B3" w:rsidP="007D6225">
                            <w:pPr>
                              <w:autoSpaceDE/>
                              <w:jc w:val="center"/>
                            </w:pPr>
                            <w:r>
                              <w:t>Affiliation</w:t>
                            </w:r>
                          </w:p>
                          <w:p w14:paraId="03AD1763" w14:textId="7A59B6F5" w:rsidR="005447FE" w:rsidRPr="007D6225" w:rsidRDefault="00395D40" w:rsidP="007D6225">
                            <w:pPr>
                              <w:autoSpaceDE/>
                              <w:jc w:val="center"/>
                              <w:rPr>
                                <w:lang w:eastAsia="zh-CN"/>
                              </w:rPr>
                            </w:pPr>
                            <w:r>
                              <w:t>email</w:t>
                            </w:r>
                            <w:r w:rsidR="005447FE">
                              <w:t>@</w:t>
                            </w:r>
                            <w:r w:rsidR="00E5700A">
                              <w:rPr>
                                <w:rFonts w:hint="eastAsia"/>
                                <w:lang w:eastAsia="zh-CN"/>
                              </w:rPr>
                              <w:t>example.com</w:t>
                            </w:r>
                          </w:p>
                          <w:p w14:paraId="2266D695" w14:textId="77777777" w:rsidR="005447FE" w:rsidRDefault="005447FE">
                            <w:pPr>
                              <w:pStyle w:val="AffiliationandAddres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EE101" id="_x0000_t202" coordsize="21600,21600" o:spt="202" path="m,l,21600r21600,l21600,xe">
                <v:stroke joinstyle="miter"/>
                <v:path gradientshapeok="t" o:connecttype="rect"/>
              </v:shapetype>
              <v:shape id="Text Box 2" o:spid="_x0000_s1026" type="#_x0000_t202" style="position:absolute;left:0;text-align:left;margin-left:0;margin-top:54pt;width:503.8pt;height:161.8pt;z-index:251656704;visibility:visible;mso-wrap-style:square;mso-width-percent:0;mso-height-percent:0;mso-wrap-distance-left:0;mso-wrap-distance-top:0;mso-wrap-distance-right:0;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" stroked="f">
                <v:textbox inset="0,0,0,0">
                  <w:txbxContent>
                    <w:p w14:paraId="19B3ED20" w14:textId="19C7CE32" w:rsidR="005447FE" w:rsidRDefault="00184B2A">
                      <w:pPr>
                        <w:pStyle w:val="TitleofPaper"/>
                      </w:pPr>
                      <w:r>
                        <w:t>IJCAI–</w:t>
                      </w:r>
                      <w:ins w:id="3" w:author="Tito Cru" w:date="2025-12-02T15:45:00Z">
                        <w:r w:rsidR="00813F40">
                          <w:t xml:space="preserve">ECAI </w:t>
                        </w:r>
                      </w:ins>
                      <w:r w:rsidR="005410EA">
                        <w:t>2</w:t>
                      </w:r>
                      <w:ins w:id="4" w:author="Tito Cru" w:date="2025-12-02T15:45:00Z">
                        <w:r w:rsidR="00813F40">
                          <w:t>6</w:t>
                        </w:r>
                      </w:ins>
                      <w:del w:id="5" w:author="Tito Cru" w:date="2025-12-02T15:45:00Z">
                        <w:r w:rsidR="00573997" w:rsidDel="00813F40">
                          <w:rPr>
                            <w:rFonts w:hint="eastAsia"/>
                            <w:lang w:eastAsia="zh-CN"/>
                          </w:rPr>
                          <w:delText>5</w:delText>
                        </w:r>
                      </w:del>
                      <w:r w:rsidR="005447FE">
                        <w:t xml:space="preserve"> Formatting Instructions</w:t>
                      </w:r>
                    </w:p>
                    <w:p w14:paraId="269CA79D" w14:textId="77777777" w:rsidR="005447FE" w:rsidRDefault="005447FE">
                      <w:pPr>
                        <w:pStyle w:val="AffiliationandAddress"/>
                      </w:pPr>
                    </w:p>
                    <w:p w14:paraId="62D6F458" w14:textId="77777777" w:rsidR="005447FE" w:rsidRDefault="005447FE">
                      <w:pPr>
                        <w:pStyle w:val="AffiliationandAddress"/>
                        <w:rPr>
                          <w:b/>
                        </w:rPr>
                      </w:pPr>
                    </w:p>
                    <w:p w14:paraId="6B68CAA7" w14:textId="77777777" w:rsidR="005410EA" w:rsidRDefault="005870B3" w:rsidP="007D6225">
                      <w:pPr>
                        <w:autoSpaceDE/>
                        <w:jc w:val="center"/>
                        <w:rPr>
                          <w:b/>
                        </w:rPr>
                      </w:pPr>
                      <w:r>
                        <w:rPr>
                          <w:b/>
                        </w:rPr>
                        <w:t>Author Name</w:t>
                      </w:r>
                    </w:p>
                    <w:p w14:paraId="2E335E15" w14:textId="77777777" w:rsidR="005410EA" w:rsidRDefault="005870B3" w:rsidP="007D6225">
                      <w:pPr>
                        <w:autoSpaceDE/>
                        <w:jc w:val="center"/>
                      </w:pPr>
                      <w:r>
                        <w:t>Affiliation</w:t>
                      </w:r>
                    </w:p>
                    <w:p w14:paraId="03AD1763" w14:textId="7A59B6F5" w:rsidR="005447FE" w:rsidRPr="007D6225" w:rsidRDefault="00395D40" w:rsidP="007D6225">
                      <w:pPr>
                        <w:autoSpaceDE/>
                        <w:jc w:val="center"/>
                        <w:rPr>
                          <w:lang w:eastAsia="zh-CN"/>
                        </w:rPr>
                      </w:pPr>
                      <w:r>
                        <w:t>email</w:t>
                      </w:r>
                      <w:r w:rsidR="005447FE">
                        <w:t>@</w:t>
                      </w:r>
                      <w:r w:rsidR="00E5700A">
                        <w:rPr>
                          <w:rFonts w:hint="eastAsia"/>
                          <w:lang w:eastAsia="zh-CN"/>
                        </w:rPr>
                        <w:t>example.com</w:t>
                      </w:r>
                    </w:p>
                    <w:p w14:paraId="2266D695" w14:textId="77777777" w:rsidR="005447FE" w:rsidRDefault="005447FE">
                      <w:pPr>
                        <w:pStyle w:val="AffiliationandAddress"/>
                      </w:pPr>
                    </w:p>
                  </w:txbxContent>
                </v:textbox>
                <w10:wrap type="topAndBottom" anchorx="page" anchory="page"/>
              </v:shape>
            </w:pict>
          </mc:Fallback>
        </mc:AlternateContent>
      </w:r>
      <w:r w:rsidR="00804E2D">
        <w:t>Abstract</w:t>
      </w:r>
    </w:p>
    <w:p w14:paraId="5EEE4734" w14:textId="07EB9110" w:rsidR="00804E2D" w:rsidRDefault="00804E2D">
      <w:pPr>
        <w:pStyle w:val="AbstractText"/>
      </w:pPr>
      <w:r>
        <w:t xml:space="preserve">The </w:t>
      </w:r>
      <w:r w:rsidR="00206137">
        <w:rPr>
          <w:i/>
        </w:rPr>
        <w:t>IJCAI–</w:t>
      </w:r>
      <w:ins w:id="6" w:author="Tito Cru" w:date="2025-12-02T15:45:00Z">
        <w:r w:rsidR="00813F40">
          <w:rPr>
            <w:i/>
          </w:rPr>
          <w:t xml:space="preserve">ECAI </w:t>
        </w:r>
      </w:ins>
      <w:r w:rsidR="00206137">
        <w:rPr>
          <w:i/>
        </w:rPr>
        <w:t>2</w:t>
      </w:r>
      <w:del w:id="7" w:author="Tito Cru" w:date="2025-12-02T15:45:00Z">
        <w:r w:rsidR="008B045C" w:rsidDel="00813F40">
          <w:rPr>
            <w:rFonts w:hint="eastAsia"/>
            <w:i/>
            <w:lang w:eastAsia="zh-CN"/>
          </w:rPr>
          <w:delText>5</w:delText>
        </w:r>
      </w:del>
      <w:ins w:id="8" w:author="Tito Cru" w:date="2025-12-02T15:45:00Z">
        <w:r w:rsidR="00813F40">
          <w:rPr>
            <w:i/>
            <w:lang w:eastAsia="zh-CN"/>
          </w:rPr>
          <w:t>6</w:t>
        </w:r>
      </w:ins>
      <w:r>
        <w:rPr>
          <w:i/>
        </w:rPr>
        <w:t xml:space="preserve"> Proceedings</w:t>
      </w:r>
      <w:r>
        <w:t xml:space="preserve"> will be printed from electronic manuscripts submitted by the authors. The electronic manuscript will also be included in the online version of the proceedings. This paper provides the style instructions.</w:t>
      </w:r>
    </w:p>
    <w:p w14:paraId="762E89F4" w14:textId="77777777" w:rsidR="00804E2D" w:rsidRDefault="00804E2D">
      <w:pPr>
        <w:pStyle w:val="HeadingSection"/>
      </w:pPr>
      <w:r>
        <w:t>1</w:t>
      </w:r>
      <w:r>
        <w:tab/>
        <w:t>Introduction</w:t>
      </w:r>
    </w:p>
    <w:p w14:paraId="726F3D57" w14:textId="500F04B4" w:rsidR="00804E2D" w:rsidRDefault="00804E2D">
      <w:pPr>
        <w:pStyle w:val="Text"/>
      </w:pPr>
      <w:r>
        <w:t xml:space="preserve">The </w:t>
      </w:r>
      <w:r w:rsidR="00184B2A">
        <w:rPr>
          <w:i/>
        </w:rPr>
        <w:t>IJCAI–</w:t>
      </w:r>
      <w:ins w:id="9" w:author="Tito Cru" w:date="2025-12-02T15:45:00Z">
        <w:r w:rsidR="00813F40">
          <w:rPr>
            <w:i/>
          </w:rPr>
          <w:t xml:space="preserve">ECAI </w:t>
        </w:r>
      </w:ins>
      <w:r w:rsidR="00184B2A">
        <w:rPr>
          <w:i/>
        </w:rPr>
        <w:t>2</w:t>
      </w:r>
      <w:ins w:id="10" w:author="Tito Cru" w:date="2025-12-02T15:45:00Z">
        <w:r w:rsidR="00813F40">
          <w:rPr>
            <w:i/>
          </w:rPr>
          <w:t>6</w:t>
        </w:r>
      </w:ins>
      <w:del w:id="11" w:author="Tito Cru" w:date="2025-12-02T15:45:00Z">
        <w:r w:rsidR="008B045C" w:rsidDel="00813F40">
          <w:rPr>
            <w:rFonts w:hint="eastAsia"/>
            <w:i/>
            <w:lang w:eastAsia="zh-CN"/>
          </w:rPr>
          <w:delText>5</w:delText>
        </w:r>
      </w:del>
      <w:r>
        <w:rPr>
          <w:i/>
        </w:rPr>
        <w:t xml:space="preserve"> Proceedings</w:t>
      </w:r>
      <w:r>
        <w:t xml:space="preserve"> will be printed from electronic manuscripts submitted by the authors. These must be PDF (</w:t>
      </w:r>
      <w:r>
        <w:rPr>
          <w:i/>
        </w:rPr>
        <w:t>Portable Document Format</w:t>
      </w:r>
      <w:r>
        <w:t>) files formatted for 8-1/2</w:t>
      </w:r>
      <w:r>
        <w:rPr>
          <w:i/>
        </w:rPr>
        <w:t>"</w:t>
      </w:r>
      <w:r>
        <w:t xml:space="preserve"> </w:t>
      </w:r>
      <w:r>
        <w:rPr>
          <w:rFonts w:ascii="Symbol" w:hAnsi="Symbol" w:cs="Symbol"/>
        </w:rPr>
        <w:t></w:t>
      </w:r>
      <w:r>
        <w:t xml:space="preserve"> 11</w:t>
      </w:r>
      <w:r>
        <w:rPr>
          <w:i/>
        </w:rPr>
        <w:t>"</w:t>
      </w:r>
      <w:r>
        <w:t xml:space="preserve"> paper.</w:t>
      </w:r>
      <w:r w:rsidR="00723DE7">
        <w:t xml:space="preserve"> </w:t>
      </w:r>
    </w:p>
    <w:p w14:paraId="30911B6E" w14:textId="77777777" w:rsidR="00804E2D" w:rsidRDefault="007D6225" w:rsidP="007D6225">
      <w:pPr>
        <w:pStyle w:val="HeadingSubsection"/>
      </w:pPr>
      <w:r>
        <w:t>1.1</w:t>
      </w:r>
      <w:r>
        <w:tab/>
        <w:t>Length of Papers</w:t>
      </w:r>
    </w:p>
    <w:p w14:paraId="49D6294C" w14:textId="160E7084" w:rsidR="007D6225" w:rsidRDefault="00E9712B" w:rsidP="007D6225">
      <w:pPr>
        <w:pStyle w:val="Text"/>
      </w:pPr>
      <w:r w:rsidRPr="00E9712B">
        <w:t xml:space="preserve">All paper </w:t>
      </w:r>
      <w:r w:rsidRPr="00E9712B">
        <w:rPr>
          <w:i/>
        </w:rPr>
        <w:t>submissions</w:t>
      </w:r>
      <w:r w:rsidRPr="00E9712B">
        <w:t xml:space="preserve"> to the main track must have a maximum of </w:t>
      </w:r>
      <w:r w:rsidR="008D2842">
        <w:t>seven</w:t>
      </w:r>
      <w:r w:rsidRPr="00E9712B">
        <w:t xml:space="preserve"> pages, plus at most </w:t>
      </w:r>
      <w:r w:rsidR="008D2842">
        <w:t>two</w:t>
      </w:r>
      <w:r w:rsidRPr="00E9712B">
        <w:t xml:space="preserve"> for references/ac</w:t>
      </w:r>
      <w:r w:rsidR="00545FE9">
        <w:rPr>
          <w:rFonts w:hint="eastAsia"/>
          <w:lang w:eastAsia="zh-CN"/>
        </w:rPr>
        <w:t>-</w:t>
      </w:r>
      <w:proofErr w:type="spellStart"/>
      <w:r w:rsidRPr="00E9712B">
        <w:t>knowledgements</w:t>
      </w:r>
      <w:proofErr w:type="spellEnd"/>
      <w:r w:rsidR="00545FE9">
        <w:rPr>
          <w:rFonts w:hint="eastAsia"/>
          <w:lang w:eastAsia="zh-CN"/>
        </w:rPr>
        <w:t xml:space="preserve"> </w:t>
      </w:r>
      <w:r w:rsidRPr="00E9712B">
        <w:t>/</w:t>
      </w:r>
      <w:r w:rsidR="00545FE9">
        <w:rPr>
          <w:rFonts w:hint="eastAsia"/>
          <w:lang w:eastAsia="zh-CN"/>
        </w:rPr>
        <w:t xml:space="preserve"> </w:t>
      </w:r>
      <w:r w:rsidR="008D2842">
        <w:t>contribution statement</w:t>
      </w:r>
      <w:r w:rsidR="00545FE9">
        <w:rPr>
          <w:rFonts w:hint="eastAsia"/>
          <w:lang w:eastAsia="zh-CN"/>
        </w:rPr>
        <w:t xml:space="preserve"> </w:t>
      </w:r>
      <w:r w:rsidR="008D2842">
        <w:t>/</w:t>
      </w:r>
      <w:r w:rsidR="00545FE9">
        <w:rPr>
          <w:rFonts w:hint="eastAsia"/>
          <w:lang w:eastAsia="zh-CN"/>
        </w:rPr>
        <w:t xml:space="preserve"> </w:t>
      </w:r>
      <w:r w:rsidRPr="00E9712B">
        <w:t xml:space="preserve">ethics statement. </w:t>
      </w:r>
    </w:p>
    <w:p w14:paraId="36969C46" w14:textId="4E964131" w:rsidR="007D6225" w:rsidRDefault="00E9712B" w:rsidP="00231E1F">
      <w:pPr>
        <w:pStyle w:val="Text"/>
        <w:ind w:firstLine="202"/>
      </w:pPr>
      <w:r w:rsidRPr="00E9712B">
        <w:t xml:space="preserve">The length rules may change for final camera-ready versions of accepted papers and differ between tracks. Some tracks may </w:t>
      </w:r>
      <w:r w:rsidR="008D2842">
        <w:t xml:space="preserve">disallow any contents other than the </w:t>
      </w:r>
      <w:r w:rsidRPr="00E9712B">
        <w:t xml:space="preserve">references in the last </w:t>
      </w:r>
      <w:r w:rsidR="008D2842">
        <w:t xml:space="preserve">two </w:t>
      </w:r>
      <w:r w:rsidRPr="00E9712B">
        <w:t>page</w:t>
      </w:r>
      <w:r w:rsidR="008D2842">
        <w:t>s</w:t>
      </w:r>
      <w:r w:rsidRPr="00E9712B">
        <w:t>, whereas others allow for any content in all pages. Similarly, some tracks allow you to buy a few extra pages should you want to, whereas others don't.</w:t>
      </w:r>
    </w:p>
    <w:p w14:paraId="56C94F33" w14:textId="756F5F48" w:rsidR="007D6225" w:rsidRDefault="00E9712B" w:rsidP="00231E1F">
      <w:pPr>
        <w:pStyle w:val="Text"/>
        <w:ind w:firstLine="202"/>
      </w:pPr>
      <w:r w:rsidRPr="00E9712B">
        <w:t>If your paper is accepted, please carefully read the notifications you receive, and check the proceedings submission information</w:t>
      </w:r>
      <w:r w:rsidR="00C413C1">
        <w:rPr>
          <w:rStyle w:val="FootnoteCharacters"/>
          <w:color w:val="auto"/>
        </w:rPr>
        <w:footnoteReference w:id="1"/>
      </w:r>
      <w:hyperlink w:history="1"/>
      <w:r w:rsidR="00C413C1">
        <w:rPr>
          <w:rFonts w:hint="eastAsia"/>
          <w:lang w:eastAsia="zh-CN"/>
        </w:rPr>
        <w:t xml:space="preserve"> </w:t>
      </w:r>
      <w:r w:rsidRPr="00E9712B">
        <w:t xml:space="preserve">to know how many pages you can </w:t>
      </w:r>
      <w:r w:rsidR="008D2842">
        <w:t>use for your final version</w:t>
      </w:r>
      <w:r w:rsidRPr="00E9712B">
        <w:t>. That website holds the most up-to-date information regarding paper length limits at all times.</w:t>
      </w:r>
    </w:p>
    <w:p w14:paraId="03F0412E" w14:textId="77777777" w:rsidR="00804E2D" w:rsidRDefault="00804E2D">
      <w:pPr>
        <w:pStyle w:val="HeadingSubsection"/>
      </w:pPr>
      <w:r>
        <w:t>1.2</w:t>
      </w:r>
      <w:r>
        <w:tab/>
        <w:t>Word Processing Software</w:t>
      </w:r>
    </w:p>
    <w:p w14:paraId="33013989" w14:textId="4004E291" w:rsidR="00804E2D" w:rsidRDefault="00804E2D">
      <w:pPr>
        <w:pStyle w:val="Text"/>
      </w:pPr>
      <w:r>
        <w:t xml:space="preserve">As detailed below, IJCAI has prepared and made available a set of </w:t>
      </w:r>
      <w:r>
        <w:rPr>
          <w:spacing w:val="-60"/>
        </w:rPr>
        <w:t>L</w:t>
      </w:r>
      <w:r>
        <w:rPr>
          <w:spacing w:val="-40"/>
          <w:position w:val="4"/>
          <w:sz w:val="14"/>
        </w:rPr>
        <w:t>A</w:t>
      </w:r>
      <w:r>
        <w:rPr>
          <w:spacing w:val="-40"/>
        </w:rPr>
        <w:t>T</w:t>
      </w:r>
      <w:r w:rsidRPr="00231E1F">
        <w:rPr>
          <w:spacing w:val="-40"/>
          <w:vertAlign w:val="subscript"/>
        </w:rPr>
        <w:t>E</w:t>
      </w:r>
      <w:r>
        <w:t>X macros and a Microsoft Word template for use in formatting your paper.</w:t>
      </w:r>
      <w:r w:rsidR="008235B2">
        <w:t xml:space="preserve"> IJCAI recommends using </w:t>
      </w:r>
      <w:r w:rsidR="008235B2">
        <w:rPr>
          <w:spacing w:val="-60"/>
        </w:rPr>
        <w:t>L</w:t>
      </w:r>
      <w:r w:rsidR="008235B2">
        <w:rPr>
          <w:spacing w:val="-40"/>
          <w:position w:val="4"/>
          <w:sz w:val="14"/>
        </w:rPr>
        <w:t>A</w:t>
      </w:r>
      <w:r w:rsidR="008235B2">
        <w:rPr>
          <w:spacing w:val="-40"/>
        </w:rPr>
        <w:t>T</w:t>
      </w:r>
      <w:r w:rsidR="008235B2" w:rsidRPr="00231E1F">
        <w:rPr>
          <w:spacing w:val="-40"/>
          <w:vertAlign w:val="subscript"/>
        </w:rPr>
        <w:t>E</w:t>
      </w:r>
      <w:r w:rsidR="008235B2">
        <w:t>X.</w:t>
      </w:r>
      <w:r>
        <w:t xml:space="preserve"> If you are using some</w:t>
      </w:r>
      <w:r w:rsidR="007D6225">
        <w:t xml:space="preserve"> other word processing software, </w:t>
      </w:r>
      <w:r>
        <w:t>please follow the format instructions given below and ensure that your final paper looks as much like this sample as possible.</w:t>
      </w:r>
      <w:r w:rsidR="00A848A5">
        <w:t xml:space="preserve"> </w:t>
      </w:r>
    </w:p>
    <w:p w14:paraId="5108FC9C" w14:textId="5A55D8D4" w:rsidR="00804E2D" w:rsidRDefault="00804E2D">
      <w:pPr>
        <w:pStyle w:val="HeadingSection"/>
      </w:pPr>
      <w:r>
        <w:t>2</w:t>
      </w:r>
      <w:r>
        <w:tab/>
        <w:t>Style and Format</w:t>
      </w:r>
    </w:p>
    <w:p w14:paraId="60CFBD38" w14:textId="77777777" w:rsidR="00804E2D" w:rsidRDefault="00804E2D">
      <w:pPr>
        <w:pStyle w:val="Text"/>
      </w:pPr>
      <w:r>
        <w:rPr>
          <w:spacing w:val="-60"/>
        </w:rPr>
        <w:t>L</w:t>
      </w:r>
      <w:r>
        <w:rPr>
          <w:spacing w:val="-40"/>
          <w:position w:val="4"/>
          <w:sz w:val="14"/>
        </w:rPr>
        <w:t>A</w:t>
      </w:r>
      <w:r>
        <w:rPr>
          <w:spacing w:val="-40"/>
        </w:rPr>
        <w:t>T</w:t>
      </w:r>
      <w:r w:rsidRPr="00231E1F">
        <w:rPr>
          <w:spacing w:val="-40"/>
          <w:vertAlign w:val="subscript"/>
        </w:rPr>
        <w:t>E</w:t>
      </w:r>
      <w:r>
        <w:t>X and Word style files that implement these instructions can be retrieved electronically. (See Appendix A for instructions on how to obtain these files.)</w:t>
      </w:r>
    </w:p>
    <w:p w14:paraId="1C9AF14D" w14:textId="77777777" w:rsidR="00804E2D" w:rsidRDefault="00804E2D">
      <w:pPr>
        <w:pStyle w:val="HeadingSubsection"/>
      </w:pPr>
      <w:r>
        <w:t>2.1</w:t>
      </w:r>
      <w:r>
        <w:tab/>
        <w:t xml:space="preserve">Layout </w:t>
      </w:r>
    </w:p>
    <w:p w14:paraId="7F27D649" w14:textId="77777777" w:rsidR="00804E2D" w:rsidRDefault="00804E2D">
      <w:pPr>
        <w:pStyle w:val="Text"/>
      </w:pPr>
      <w:r>
        <w:t xml:space="preserve">Print manuscripts two columns to a page, in the manner in which these instructions are printed. The exact dimensions for pages are: </w:t>
      </w:r>
    </w:p>
    <w:p w14:paraId="36549B04" w14:textId="77777777" w:rsidR="00804E2D" w:rsidRDefault="00804E2D">
      <w:pPr>
        <w:pStyle w:val="BulletedList"/>
        <w:ind w:left="485" w:hanging="283"/>
      </w:pPr>
      <w:r>
        <w:t>left and right margins: .75</w:t>
      </w:r>
      <w:r>
        <w:rPr>
          <w:i/>
        </w:rPr>
        <w:t>"</w:t>
      </w:r>
    </w:p>
    <w:p w14:paraId="66CBC2E4" w14:textId="77777777" w:rsidR="00804E2D" w:rsidRPr="00CB6C90" w:rsidRDefault="00804E2D">
      <w:pPr>
        <w:pStyle w:val="BulletedList"/>
        <w:ind w:left="485" w:hanging="283"/>
        <w:rPr>
          <w:u w:val="single"/>
        </w:rPr>
      </w:pPr>
      <w:r>
        <w:t>column width: 3.375</w:t>
      </w:r>
      <w:r>
        <w:rPr>
          <w:i/>
        </w:rPr>
        <w:t>"</w:t>
      </w:r>
    </w:p>
    <w:p w14:paraId="320087E2" w14:textId="77777777" w:rsidR="00804E2D" w:rsidRDefault="00804E2D">
      <w:pPr>
        <w:pStyle w:val="BulletedList"/>
        <w:ind w:left="485" w:hanging="283"/>
      </w:pPr>
      <w:r>
        <w:t>gap between columns: .25</w:t>
      </w:r>
      <w:r>
        <w:rPr>
          <w:i/>
        </w:rPr>
        <w:t>"</w:t>
      </w:r>
    </w:p>
    <w:p w14:paraId="5969C7E2" w14:textId="77777777" w:rsidR="00804E2D" w:rsidRDefault="00804E2D">
      <w:pPr>
        <w:pStyle w:val="BulletedList"/>
        <w:ind w:left="485" w:hanging="283"/>
      </w:pPr>
      <w:r>
        <w:t>top margin—first page: 1.375</w:t>
      </w:r>
      <w:r>
        <w:rPr>
          <w:i/>
        </w:rPr>
        <w:t>"</w:t>
      </w:r>
    </w:p>
    <w:p w14:paraId="4A2620B0" w14:textId="77777777" w:rsidR="00804E2D" w:rsidRDefault="00804E2D">
      <w:pPr>
        <w:pStyle w:val="BulletedList"/>
        <w:ind w:left="485" w:hanging="283"/>
      </w:pPr>
      <w:r>
        <w:t>top margin—other pages: .75</w:t>
      </w:r>
      <w:r>
        <w:rPr>
          <w:i/>
        </w:rPr>
        <w:t>"</w:t>
      </w:r>
    </w:p>
    <w:p w14:paraId="33C0D5E2" w14:textId="77777777" w:rsidR="00804E2D" w:rsidRDefault="00804E2D">
      <w:pPr>
        <w:pStyle w:val="BulletedList"/>
        <w:ind w:left="485" w:hanging="283"/>
      </w:pPr>
      <w:r>
        <w:t>bottom margin: 1.25</w:t>
      </w:r>
      <w:r>
        <w:rPr>
          <w:i/>
        </w:rPr>
        <w:t>"</w:t>
      </w:r>
    </w:p>
    <w:p w14:paraId="07D9FFB2" w14:textId="77777777" w:rsidR="00804E2D" w:rsidRDefault="00804E2D">
      <w:pPr>
        <w:pStyle w:val="BulletedList"/>
        <w:ind w:left="485" w:hanging="283"/>
      </w:pPr>
      <w:r>
        <w:t>column height—first page: 6.625</w:t>
      </w:r>
      <w:r>
        <w:rPr>
          <w:i/>
        </w:rPr>
        <w:t>"</w:t>
      </w:r>
    </w:p>
    <w:p w14:paraId="5132F2CE" w14:textId="77777777" w:rsidR="00804E2D" w:rsidRDefault="00804E2D">
      <w:pPr>
        <w:pStyle w:val="BulletedList"/>
        <w:ind w:left="485" w:hanging="283"/>
      </w:pPr>
      <w:r>
        <w:t>column height—other pages: 9</w:t>
      </w:r>
      <w:r>
        <w:rPr>
          <w:i/>
        </w:rPr>
        <w:t>"</w:t>
      </w:r>
    </w:p>
    <w:p w14:paraId="2A99A9F2" w14:textId="77777777" w:rsidR="00804E2D" w:rsidRDefault="00804E2D">
      <w:pPr>
        <w:pStyle w:val="Text"/>
        <w:ind w:firstLine="202"/>
      </w:pPr>
      <w:r>
        <w:t>All measurements assume an 8-1/2</w:t>
      </w:r>
      <w:r>
        <w:rPr>
          <w:i/>
        </w:rPr>
        <w:t>"</w:t>
      </w:r>
      <w:r>
        <w:t xml:space="preserve"> </w:t>
      </w:r>
      <w:r>
        <w:rPr>
          <w:rFonts w:ascii="Symbol" w:hAnsi="Symbol" w:cs="Symbol"/>
        </w:rPr>
        <w:t></w:t>
      </w:r>
      <w:r>
        <w:t xml:space="preserve"> </w:t>
      </w:r>
      <w:proofErr w:type="gramStart"/>
      <w:r>
        <w:t>11</w:t>
      </w:r>
      <w:r>
        <w:rPr>
          <w:i/>
        </w:rPr>
        <w:t>"</w:t>
      </w:r>
      <w:r>
        <w:t xml:space="preserve"> page</w:t>
      </w:r>
      <w:proofErr w:type="gramEnd"/>
      <w:r>
        <w:t xml:space="preserve"> size. For A4-size paper, use the given top and left margins, column width, height, and gap, and modify the bottom and right margins as necessary.</w:t>
      </w:r>
    </w:p>
    <w:p w14:paraId="64196BF9" w14:textId="77777777" w:rsidR="00804E2D" w:rsidRDefault="00804E2D">
      <w:pPr>
        <w:pStyle w:val="HeadingSubsection"/>
      </w:pPr>
      <w:r>
        <w:t>2.2</w:t>
      </w:r>
      <w:r>
        <w:tab/>
        <w:t>Format of Electronic Manuscript</w:t>
      </w:r>
    </w:p>
    <w:p w14:paraId="3E501F1A" w14:textId="4A01CC26" w:rsidR="00804E2D" w:rsidRDefault="00804E2D">
      <w:pPr>
        <w:pStyle w:val="Text"/>
      </w:pPr>
      <w:r>
        <w:t xml:space="preserve">For the production of the electronic manuscript, you must use Adobe’s </w:t>
      </w:r>
      <w:r>
        <w:rPr>
          <w:i/>
        </w:rPr>
        <w:t xml:space="preserve">Portable Document Format </w:t>
      </w:r>
      <w:r>
        <w:t xml:space="preserve">(PDF). A PDF file can be generated, for instance, on Unix systems using </w:t>
      </w:r>
      <w:r>
        <w:rPr>
          <w:rFonts w:ascii="Courier New" w:hAnsi="Courier New" w:cs="Courier New"/>
        </w:rPr>
        <w:t>ps2pdf</w:t>
      </w:r>
      <w:r>
        <w:t xml:space="preserve"> or on Windows systems using Adobe’s Distiller. There is also a website with free software and conversion services: </w:t>
      </w:r>
      <w:r w:rsidRPr="00F24029">
        <w:t>http://www.ps2pdf.com</w:t>
      </w:r>
      <w:r>
        <w:t>.</w:t>
      </w:r>
      <w:r>
        <w:rPr>
          <w:rFonts w:ascii="Courier" w:hAnsi="Courier" w:cs="Courier"/>
        </w:rPr>
        <w:t xml:space="preserve"> </w:t>
      </w:r>
      <w:r>
        <w:t xml:space="preserve">For reasons of uniformity, use of Adobe’s </w:t>
      </w:r>
      <w:r>
        <w:rPr>
          <w:i/>
        </w:rPr>
        <w:t xml:space="preserve">Times Roman </w:t>
      </w:r>
      <w:r>
        <w:t xml:space="preserve">font is strongly suggested. In </w:t>
      </w:r>
      <w:r>
        <w:rPr>
          <w:spacing w:val="-60"/>
        </w:rPr>
        <w:t>L</w:t>
      </w:r>
      <w:r>
        <w:rPr>
          <w:spacing w:val="-40"/>
          <w:position w:val="4"/>
          <w:sz w:val="14"/>
        </w:rPr>
        <w:t>A</w:t>
      </w:r>
      <w:r>
        <w:rPr>
          <w:spacing w:val="-40"/>
        </w:rPr>
        <w:t>T</w:t>
      </w:r>
      <w:r w:rsidRPr="00231E1F">
        <w:rPr>
          <w:spacing w:val="-40"/>
          <w:vertAlign w:val="subscript"/>
        </w:rPr>
        <w:t>E</w:t>
      </w:r>
      <w:r>
        <w:t xml:space="preserve">X2e, this is accomplished by </w:t>
      </w:r>
      <w:r w:rsidR="008269CD">
        <w:rPr>
          <w:rFonts w:hint="eastAsia"/>
          <w:lang w:eastAsia="zh-CN"/>
        </w:rPr>
        <w:t>wri</w:t>
      </w:r>
      <w:r>
        <w:t>ting</w:t>
      </w:r>
    </w:p>
    <w:p w14:paraId="22C5F4A6" w14:textId="77777777" w:rsidR="00804E2D" w:rsidRDefault="00804E2D">
      <w:pPr>
        <w:pStyle w:val="Verbatim"/>
        <w:rPr>
          <w:rFonts w:hint="eastAsia"/>
        </w:rPr>
      </w:pPr>
      <w:r>
        <w:rPr>
          <w:rFonts w:ascii="Courier New" w:hAnsi="Courier New" w:cs="Courier New"/>
        </w:rPr>
        <w:t>\</w:t>
      </w:r>
      <w:proofErr w:type="spellStart"/>
      <w:r>
        <w:rPr>
          <w:rFonts w:ascii="Courier New" w:hAnsi="Courier New" w:cs="Courier New"/>
        </w:rPr>
        <w:t>usepackage</w:t>
      </w:r>
      <w:proofErr w:type="spellEnd"/>
      <w:r>
        <w:rPr>
          <w:rFonts w:ascii="Courier New" w:hAnsi="Courier New" w:cs="Courier New"/>
        </w:rPr>
        <w:t>{times}</w:t>
      </w:r>
    </w:p>
    <w:p w14:paraId="1F4753BB" w14:textId="77777777" w:rsidR="00804E2D" w:rsidRDefault="00804E2D">
      <w:pPr>
        <w:pStyle w:val="Text"/>
      </w:pPr>
      <w:r>
        <w:t>in the preamble.</w:t>
      </w:r>
      <w:r>
        <w:rPr>
          <w:rStyle w:val="FootnoteCharacters"/>
          <w:color w:val="auto"/>
        </w:rPr>
        <w:footnoteReference w:id="2"/>
      </w:r>
    </w:p>
    <w:p w14:paraId="0E63F518" w14:textId="79A86758" w:rsidR="00804E2D" w:rsidRDefault="00804E2D" w:rsidP="00231E1F">
      <w:pPr>
        <w:pStyle w:val="Text"/>
        <w:ind w:firstLine="202"/>
      </w:pPr>
      <w:r>
        <w:t xml:space="preserve">Additionally, it is of the utmost importance to specify the American </w:t>
      </w:r>
      <w:r>
        <w:rPr>
          <w:b/>
        </w:rPr>
        <w:t xml:space="preserve">letter </w:t>
      </w:r>
      <w:r>
        <w:t>format (corresponding to 8-1/2</w:t>
      </w:r>
      <w:r>
        <w:rPr>
          <w:i/>
        </w:rPr>
        <w:t>"</w:t>
      </w:r>
      <w:r>
        <w:t xml:space="preserve"> </w:t>
      </w:r>
      <w:r>
        <w:rPr>
          <w:rFonts w:ascii="Symbol" w:hAnsi="Symbol" w:cs="Symbol"/>
        </w:rPr>
        <w:t></w:t>
      </w:r>
      <w:r>
        <w:t xml:space="preserve"> 11</w:t>
      </w:r>
      <w:r>
        <w:rPr>
          <w:i/>
        </w:rPr>
        <w:t>"</w:t>
      </w:r>
      <w:r>
        <w:t xml:space="preserve">) when </w:t>
      </w:r>
      <w:r>
        <w:lastRenderedPageBreak/>
        <w:t xml:space="preserve">formatting the paper. When working with </w:t>
      </w:r>
      <w:proofErr w:type="spellStart"/>
      <w:r>
        <w:rPr>
          <w:rFonts w:ascii="Courier New" w:hAnsi="Courier New" w:cs="Courier New"/>
        </w:rPr>
        <w:t>dvips</w:t>
      </w:r>
      <w:proofErr w:type="spellEnd"/>
      <w:r>
        <w:t>, for instance, one should specify</w:t>
      </w:r>
      <w:r>
        <w:rPr>
          <w:rFonts w:ascii="Courier New" w:hAnsi="Courier New" w:cs="Courier New"/>
        </w:rPr>
        <w:t xml:space="preserve"> –t letter</w:t>
      </w:r>
      <w:r>
        <w:t>.</w:t>
      </w:r>
    </w:p>
    <w:p w14:paraId="4C91922E" w14:textId="562D59CB" w:rsidR="008D2842" w:rsidRDefault="008D2842">
      <w:pPr>
        <w:pStyle w:val="Text"/>
      </w:pPr>
    </w:p>
    <w:p w14:paraId="6ECE35F5" w14:textId="458E363B" w:rsidR="008D2842" w:rsidRPr="008D2842" w:rsidRDefault="008D2842" w:rsidP="008D2842">
      <w:pPr>
        <w:pStyle w:val="Text"/>
        <w:rPr>
          <w:b/>
          <w:sz w:val="22"/>
        </w:rPr>
      </w:pPr>
      <w:r w:rsidRPr="00480EF7">
        <w:rPr>
          <w:b/>
          <w:sz w:val="22"/>
        </w:rPr>
        <w:t>2.</w:t>
      </w:r>
      <w:r w:rsidR="00480EF7">
        <w:rPr>
          <w:b/>
          <w:sz w:val="22"/>
        </w:rPr>
        <w:t>3</w:t>
      </w:r>
      <w:r w:rsidRPr="00480EF7">
        <w:rPr>
          <w:b/>
          <w:sz w:val="22"/>
        </w:rPr>
        <w:tab/>
      </w:r>
      <w:r w:rsidRPr="008D2842">
        <w:rPr>
          <w:b/>
          <w:sz w:val="22"/>
        </w:rPr>
        <w:t>Papers Submitted for Review vs. Camera-ready Paper</w:t>
      </w:r>
    </w:p>
    <w:p w14:paraId="77F8FB0D" w14:textId="77777777" w:rsidR="008D2842" w:rsidRDefault="008D2842" w:rsidP="008D2842">
      <w:pPr>
        <w:pStyle w:val="Text"/>
      </w:pPr>
      <w:r>
        <w:t>In this document, we distinguish between papers submitted for review (henceforth, submissions) and camera-ready versions, i.e., accepted papers that will be included in the conference proceedings. The present document provides information to be used by both types of papers (submissions / camera-ready). There are relevant differences between the two versions. Find them next.</w:t>
      </w:r>
    </w:p>
    <w:p w14:paraId="25C41617" w14:textId="633737ED" w:rsidR="008D2842" w:rsidRDefault="008D2842" w:rsidP="001D22F8">
      <w:pPr>
        <w:pStyle w:val="Text"/>
        <w:spacing w:before="120"/>
      </w:pPr>
      <w:r w:rsidRPr="00480EF7">
        <w:rPr>
          <w:b/>
        </w:rPr>
        <w:t>Anonymity</w:t>
      </w:r>
    </w:p>
    <w:p w14:paraId="6E902747" w14:textId="77777777" w:rsidR="008D2842" w:rsidRDefault="008D2842" w:rsidP="008D2842">
      <w:pPr>
        <w:pStyle w:val="Text"/>
      </w:pPr>
      <w:r>
        <w:t>For the main track and some of the special tracks, submissions must be anonymous; for other special tracks they must be non-anonymous. The camera-ready versions for all tracks are non-anonymous. When preparing your submission, please check the track-specific instructions regarding anonymity.</w:t>
      </w:r>
    </w:p>
    <w:p w14:paraId="2B3FAE1A" w14:textId="7030A3F1" w:rsidR="008D2842" w:rsidRPr="001D22F8" w:rsidRDefault="008D2842" w:rsidP="001D22F8">
      <w:pPr>
        <w:pStyle w:val="Text"/>
        <w:spacing w:before="120"/>
        <w:rPr>
          <w:b/>
        </w:rPr>
      </w:pPr>
      <w:r w:rsidRPr="001D22F8">
        <w:rPr>
          <w:b/>
        </w:rPr>
        <w:t>Submissions</w:t>
      </w:r>
    </w:p>
    <w:p w14:paraId="4506F715" w14:textId="77777777" w:rsidR="008D2842" w:rsidRDefault="008D2842" w:rsidP="008D2842">
      <w:pPr>
        <w:pStyle w:val="Text"/>
      </w:pPr>
      <w:r>
        <w:t>The following instructions apply to submissions:</w:t>
      </w:r>
    </w:p>
    <w:p w14:paraId="7DCC54EF" w14:textId="77777777" w:rsidR="001D22F8" w:rsidRDefault="008D2842" w:rsidP="008D2842">
      <w:pPr>
        <w:pStyle w:val="Text"/>
        <w:numPr>
          <w:ilvl w:val="0"/>
          <w:numId w:val="5"/>
        </w:numPr>
      </w:pPr>
      <w:r>
        <w:t>If your track requires submissions to be anonymous, they must be fully anonymized as discussed in the Modifications for Blind Review subsection below; in this case, Acknowledgements and Contribution Statement sections are not allowed.</w:t>
      </w:r>
    </w:p>
    <w:p w14:paraId="12BEF596" w14:textId="77777777" w:rsidR="001D22F8" w:rsidRDefault="008D2842" w:rsidP="008D2842">
      <w:pPr>
        <w:pStyle w:val="Text"/>
        <w:numPr>
          <w:ilvl w:val="0"/>
          <w:numId w:val="5"/>
        </w:numPr>
      </w:pPr>
      <w:r>
        <w:t>If your track requires non-anonymous submissions, you should provide all author information at the time of submission, just as for camera-ready papers (see below); Acknowledgements and Contribution Statement sections are allowed, but optional.</w:t>
      </w:r>
    </w:p>
    <w:p w14:paraId="256F7E3A" w14:textId="50442FC2" w:rsidR="00A848A5" w:rsidRDefault="008D2842" w:rsidP="008D2842">
      <w:pPr>
        <w:pStyle w:val="Text"/>
        <w:numPr>
          <w:ilvl w:val="0"/>
          <w:numId w:val="5"/>
        </w:numPr>
      </w:pPr>
      <w:r>
        <w:t xml:space="preserve">Submissions must include line numbers to facilitate feedback in the review </w:t>
      </w:r>
      <w:r w:rsidR="00A848A5">
        <w:t>process.</w:t>
      </w:r>
      <w:r>
        <w:t xml:space="preserve"> Enable line numbers </w:t>
      </w:r>
      <w:r w:rsidR="00A848A5">
        <w:t xml:space="preserve">in Layout, line numbers. Microsoft Word does not handle properly line numbers in IJCAI two-columns format. Having line numbers just in the left column is enough. </w:t>
      </w:r>
    </w:p>
    <w:p w14:paraId="6B22EB57" w14:textId="68C864D5" w:rsidR="008D2842" w:rsidRDefault="008D2842" w:rsidP="008D2842">
      <w:pPr>
        <w:pStyle w:val="Text"/>
        <w:numPr>
          <w:ilvl w:val="0"/>
          <w:numId w:val="5"/>
        </w:numPr>
      </w:pPr>
      <w:r>
        <w:t xml:space="preserve">The limit on the number </w:t>
      </w:r>
      <w:r w:rsidR="00A848A5">
        <w:t>of content</w:t>
      </w:r>
      <w:r>
        <w:t xml:space="preserve"> pages is </w:t>
      </w:r>
      <w:r w:rsidR="00A848A5" w:rsidRPr="00231E1F">
        <w:rPr>
          <w:i/>
          <w:iCs/>
        </w:rPr>
        <w:t>strict</w:t>
      </w:r>
      <w:r>
        <w:t>. All papers exceeding the limits will be desk rejected.</w:t>
      </w:r>
    </w:p>
    <w:p w14:paraId="082C09A1" w14:textId="22F027BC" w:rsidR="008D2842" w:rsidRPr="00A848A5" w:rsidRDefault="008D2842" w:rsidP="00A848A5">
      <w:pPr>
        <w:pStyle w:val="Text"/>
        <w:spacing w:before="120"/>
        <w:rPr>
          <w:b/>
        </w:rPr>
      </w:pPr>
      <w:r w:rsidRPr="00A848A5">
        <w:rPr>
          <w:b/>
        </w:rPr>
        <w:t>Camera-Ready Papers</w:t>
      </w:r>
    </w:p>
    <w:p w14:paraId="1C7A0A5B" w14:textId="77777777" w:rsidR="008D2842" w:rsidRDefault="008D2842" w:rsidP="008D2842">
      <w:pPr>
        <w:pStyle w:val="Text"/>
      </w:pPr>
      <w:r>
        <w:t>The following instructions apply to camera-ready papers:</w:t>
      </w:r>
    </w:p>
    <w:p w14:paraId="02DBDC4D" w14:textId="77777777" w:rsidR="00A848A5" w:rsidRDefault="008D2842" w:rsidP="008D2842">
      <w:pPr>
        <w:pStyle w:val="Text"/>
        <w:numPr>
          <w:ilvl w:val="0"/>
          <w:numId w:val="6"/>
        </w:numPr>
      </w:pPr>
      <w:r>
        <w:t>Authors and affiliations are mandatory. Explicit self-references are allowed. It is strictly forbidden to add authors not declared at submission time.</w:t>
      </w:r>
    </w:p>
    <w:p w14:paraId="2C59000F" w14:textId="77777777" w:rsidR="00A848A5" w:rsidRDefault="008D2842" w:rsidP="008D2842">
      <w:pPr>
        <w:pStyle w:val="Text"/>
        <w:numPr>
          <w:ilvl w:val="0"/>
          <w:numId w:val="6"/>
        </w:numPr>
      </w:pPr>
      <w:r>
        <w:t>Acknowledgements and Contribution Statement sections are allowed, but optional.</w:t>
      </w:r>
    </w:p>
    <w:p w14:paraId="075C4DB9" w14:textId="77777777" w:rsidR="00A848A5" w:rsidRDefault="008D2842" w:rsidP="00AD0493">
      <w:pPr>
        <w:pStyle w:val="Text"/>
        <w:numPr>
          <w:ilvl w:val="0"/>
          <w:numId w:val="6"/>
        </w:numPr>
      </w:pPr>
      <w:r>
        <w:t>Line numbering must be disabled</w:t>
      </w:r>
      <w:r w:rsidR="00A848A5">
        <w:t>.</w:t>
      </w:r>
    </w:p>
    <w:p w14:paraId="6DB77EEA" w14:textId="4201BB33" w:rsidR="008D2842" w:rsidRDefault="008D2842" w:rsidP="00AD0493">
      <w:pPr>
        <w:pStyle w:val="Text"/>
        <w:numPr>
          <w:ilvl w:val="0"/>
          <w:numId w:val="6"/>
        </w:numPr>
      </w:pPr>
      <w:r>
        <w:t>For some of the tracks, you can exceed the page limit by purchasing extra pages.</w:t>
      </w:r>
    </w:p>
    <w:p w14:paraId="2BBE4A20" w14:textId="0DDF0C73" w:rsidR="00804E2D" w:rsidRDefault="00804E2D">
      <w:pPr>
        <w:pStyle w:val="HeadingSubsection"/>
      </w:pPr>
      <w:r>
        <w:t>2.</w:t>
      </w:r>
      <w:r w:rsidR="00480EF7">
        <w:t>4</w:t>
      </w:r>
      <w:r>
        <w:tab/>
        <w:t>Title and Author Information</w:t>
      </w:r>
    </w:p>
    <w:p w14:paraId="4E50ACC3" w14:textId="79D3C593" w:rsidR="00A228A7" w:rsidRDefault="007D2342" w:rsidP="007D2342">
      <w:pPr>
        <w:pStyle w:val="Text"/>
        <w:rPr>
          <w:lang w:eastAsia="zh-CN"/>
        </w:rPr>
      </w:pPr>
      <w:r>
        <w:t xml:space="preserve">Center the title on the entire width of the page in a 14-point bold font. The title must be capitalized using Title Case. </w:t>
      </w:r>
      <w:r w:rsidR="00480EF7">
        <w:t>For non-anonymous papers, author names and affiliations should appear below the title. Center</w:t>
      </w:r>
      <w:r>
        <w:t xml:space="preserve"> author name(s) in 12-point bold font. On the following line(s) place the affiliations</w:t>
      </w:r>
      <w:r w:rsidR="00A228A7">
        <w:rPr>
          <w:rFonts w:hint="eastAsia"/>
          <w:lang w:eastAsia="zh-CN"/>
        </w:rPr>
        <w:t>.</w:t>
      </w:r>
    </w:p>
    <w:p w14:paraId="3D5198D4" w14:textId="53A3E486" w:rsidR="00E010D7" w:rsidRDefault="00A75237" w:rsidP="00E010D7">
      <w:pPr>
        <w:pStyle w:val="HeadingSubsubsection"/>
      </w:pPr>
      <w:r>
        <w:rPr>
          <w:rFonts w:hint="eastAsia"/>
          <w:lang w:eastAsia="zh-CN"/>
        </w:rPr>
        <w:t>Author Name</w:t>
      </w:r>
      <w:r w:rsidR="00E010D7">
        <w:t>s</w:t>
      </w:r>
    </w:p>
    <w:p w14:paraId="4131825E" w14:textId="13B98FA9" w:rsidR="000D4DA7" w:rsidRDefault="000D4DA7" w:rsidP="00E010D7">
      <w:pPr>
        <w:pStyle w:val="Text"/>
        <w:rPr>
          <w:lang w:eastAsia="zh-CN"/>
        </w:rPr>
      </w:pPr>
      <w:r>
        <w:rPr>
          <w:rFonts w:hint="eastAsia"/>
          <w:lang w:eastAsia="zh-CN"/>
        </w:rPr>
        <w:t>Each author name must be followed by</w:t>
      </w:r>
    </w:p>
    <w:p w14:paraId="31306681" w14:textId="773ED533" w:rsidR="000D4DA7" w:rsidRDefault="000D4DA7" w:rsidP="000D4DA7">
      <w:pPr>
        <w:pStyle w:val="Text"/>
        <w:numPr>
          <w:ilvl w:val="0"/>
          <w:numId w:val="5"/>
        </w:numPr>
      </w:pPr>
      <w:r>
        <w:rPr>
          <w:rFonts w:hint="eastAsia"/>
          <w:lang w:eastAsia="zh-CN"/>
        </w:rPr>
        <w:t xml:space="preserve">A newline for the last author. </w:t>
      </w:r>
    </w:p>
    <w:p w14:paraId="275B6DCB" w14:textId="4FBD7F69" w:rsidR="00663AC8" w:rsidRDefault="00663AC8" w:rsidP="000D4DA7">
      <w:pPr>
        <w:pStyle w:val="Text"/>
        <w:numPr>
          <w:ilvl w:val="0"/>
          <w:numId w:val="5"/>
        </w:numPr>
      </w:pPr>
      <w:r>
        <w:rPr>
          <w:rFonts w:hint="eastAsia"/>
          <w:lang w:eastAsia="zh-CN"/>
        </w:rPr>
        <w:t xml:space="preserve">An </w:t>
      </w:r>
      <w:r>
        <w:rPr>
          <w:lang w:eastAsia="zh-CN"/>
        </w:rPr>
        <w:t>“</w:t>
      </w:r>
      <w:proofErr w:type="gramStart"/>
      <w:r>
        <w:rPr>
          <w:rFonts w:hint="eastAsia"/>
          <w:lang w:eastAsia="zh-CN"/>
        </w:rPr>
        <w:t>A</w:t>
      </w:r>
      <w:r w:rsidR="00B14758">
        <w:rPr>
          <w:rFonts w:hint="eastAsia"/>
          <w:lang w:eastAsia="zh-CN"/>
        </w:rPr>
        <w:t>nd</w:t>
      </w:r>
      <w:r>
        <w:rPr>
          <w:lang w:eastAsia="zh-CN"/>
        </w:rPr>
        <w:t>”</w:t>
      </w:r>
      <w:r>
        <w:rPr>
          <w:rFonts w:hint="eastAsia"/>
          <w:lang w:eastAsia="zh-CN"/>
        </w:rPr>
        <w:t xml:space="preserve">  for</w:t>
      </w:r>
      <w:proofErr w:type="gramEnd"/>
      <w:r>
        <w:rPr>
          <w:rFonts w:hint="eastAsia"/>
          <w:lang w:eastAsia="zh-CN"/>
        </w:rPr>
        <w:t xml:space="preserve"> the second to last author. </w:t>
      </w:r>
    </w:p>
    <w:p w14:paraId="772D815A" w14:textId="62AA6CDA" w:rsidR="00663AC8" w:rsidRDefault="00663AC8" w:rsidP="000D4DA7">
      <w:pPr>
        <w:pStyle w:val="Text"/>
        <w:numPr>
          <w:ilvl w:val="0"/>
          <w:numId w:val="5"/>
        </w:numPr>
      </w:pPr>
      <w:r>
        <w:rPr>
          <w:rFonts w:hint="eastAsia"/>
          <w:lang w:eastAsia="zh-CN"/>
        </w:rPr>
        <w:t xml:space="preserve">An </w:t>
      </w:r>
      <w:r>
        <w:rPr>
          <w:lang w:eastAsia="zh-CN"/>
        </w:rPr>
        <w:t>“</w:t>
      </w:r>
      <w:r>
        <w:rPr>
          <w:rFonts w:hint="eastAsia"/>
          <w:lang w:eastAsia="zh-CN"/>
        </w:rPr>
        <w:t>and</w:t>
      </w:r>
      <w:r>
        <w:rPr>
          <w:lang w:eastAsia="zh-CN"/>
        </w:rPr>
        <w:t>”</w:t>
      </w:r>
      <w:r>
        <w:rPr>
          <w:rFonts w:hint="eastAsia"/>
          <w:lang w:eastAsia="zh-CN"/>
        </w:rPr>
        <w:t xml:space="preserve"> for the other authors. </w:t>
      </w:r>
    </w:p>
    <w:p w14:paraId="50EF9B98" w14:textId="1429F839" w:rsidR="00FD4D3C" w:rsidRDefault="00FD4D3C" w:rsidP="00231E1F">
      <w:pPr>
        <w:pStyle w:val="HeadingSubsubsection"/>
      </w:pPr>
      <w:r>
        <w:rPr>
          <w:rFonts w:hint="eastAsia"/>
          <w:lang w:eastAsia="zh-CN"/>
        </w:rPr>
        <w:t>Affiliation</w:t>
      </w:r>
      <w:r>
        <w:t>s</w:t>
      </w:r>
    </w:p>
    <w:p w14:paraId="6A11EDC8" w14:textId="06DA59AD" w:rsidR="00E010D7" w:rsidRDefault="00895896" w:rsidP="007D2342">
      <w:pPr>
        <w:pStyle w:val="Text"/>
        <w:rPr>
          <w:lang w:eastAsia="zh-CN"/>
        </w:rPr>
      </w:pPr>
      <w:r>
        <w:rPr>
          <w:lang w:eastAsia="zh-CN"/>
        </w:rPr>
        <w:t>After all authors, start the affiliations section. Each affiliation must be terminated by a newlin</w:t>
      </w:r>
      <w:r>
        <w:rPr>
          <w:rFonts w:hint="eastAsia"/>
          <w:lang w:eastAsia="zh-CN"/>
        </w:rPr>
        <w:t>e</w:t>
      </w:r>
      <w:r>
        <w:rPr>
          <w:lang w:eastAsia="zh-CN"/>
        </w:rPr>
        <w:t>. Make sure that you include</w:t>
      </w:r>
      <w:r>
        <w:rPr>
          <w:rFonts w:hint="eastAsia"/>
          <w:lang w:eastAsia="zh-CN"/>
        </w:rPr>
        <w:t xml:space="preserve"> </w:t>
      </w:r>
      <w:r>
        <w:rPr>
          <w:lang w:eastAsia="zh-CN"/>
        </w:rPr>
        <w:t>the newline after the last affiliation, too.</w:t>
      </w:r>
    </w:p>
    <w:p w14:paraId="0CE13E2F" w14:textId="44A15D51" w:rsidR="000B08BD" w:rsidRDefault="000B08BD" w:rsidP="000B08BD">
      <w:pPr>
        <w:pStyle w:val="HeadingSubsubsection"/>
      </w:pPr>
      <w:r>
        <w:rPr>
          <w:rFonts w:hint="eastAsia"/>
          <w:lang w:eastAsia="zh-CN"/>
        </w:rPr>
        <w:t>Mapping Authors to Affiliation</w:t>
      </w:r>
      <w:r>
        <w:t>s</w:t>
      </w:r>
    </w:p>
    <w:p w14:paraId="0F99C9DD" w14:textId="37B8B897" w:rsidR="000B08BD" w:rsidRDefault="000B08BD" w:rsidP="000B08BD">
      <w:pPr>
        <w:pStyle w:val="Text"/>
        <w:rPr>
          <w:lang w:eastAsia="zh-CN"/>
        </w:rPr>
      </w:pPr>
      <w:r>
        <w:rPr>
          <w:lang w:eastAsia="zh-CN"/>
        </w:rPr>
        <w:t>If some scenarios, the affiliation of each author is clear wit</w:t>
      </w:r>
      <w:r w:rsidR="007E0CE5">
        <w:rPr>
          <w:lang w:eastAsia="zh-CN"/>
        </w:rPr>
        <w:t>h</w:t>
      </w:r>
      <w:r>
        <w:rPr>
          <w:lang w:eastAsia="zh-CN"/>
        </w:rPr>
        <w:t>out any further indication (e.g., all authors share the same</w:t>
      </w:r>
      <w:r>
        <w:rPr>
          <w:rFonts w:hint="eastAsia"/>
          <w:lang w:eastAsia="zh-CN"/>
        </w:rPr>
        <w:t xml:space="preserve"> </w:t>
      </w:r>
      <w:r>
        <w:rPr>
          <w:lang w:eastAsia="zh-CN"/>
        </w:rPr>
        <w:t>affiliation, all authors have a single and different affiliation).</w:t>
      </w:r>
      <w:r>
        <w:rPr>
          <w:rFonts w:hint="eastAsia"/>
          <w:lang w:eastAsia="zh-CN"/>
        </w:rPr>
        <w:t xml:space="preserve"> </w:t>
      </w:r>
      <w:r>
        <w:rPr>
          <w:lang w:eastAsia="zh-CN"/>
        </w:rPr>
        <w:t xml:space="preserve">In these </w:t>
      </w:r>
      <w:proofErr w:type="gramStart"/>
      <w:r>
        <w:rPr>
          <w:lang w:eastAsia="zh-CN"/>
        </w:rPr>
        <w:t>situations</w:t>
      </w:r>
      <w:proofErr w:type="gramEnd"/>
      <w:r>
        <w:rPr>
          <w:lang w:eastAsia="zh-CN"/>
        </w:rPr>
        <w:t xml:space="preserve"> you don’t need to do anything special.</w:t>
      </w:r>
    </w:p>
    <w:p w14:paraId="0A93AA83" w14:textId="6914CE2F" w:rsidR="000B08BD" w:rsidRDefault="000B08BD" w:rsidP="00231E1F">
      <w:pPr>
        <w:pStyle w:val="Text"/>
        <w:ind w:firstLine="202"/>
        <w:rPr>
          <w:lang w:eastAsia="zh-CN"/>
        </w:rPr>
      </w:pPr>
      <w:r>
        <w:rPr>
          <w:lang w:eastAsia="zh-CN"/>
        </w:rPr>
        <w:t>In more complex scenarios you will have to clearly ind</w:t>
      </w:r>
      <w:r w:rsidR="005E4BD8">
        <w:rPr>
          <w:rFonts w:hint="eastAsia"/>
          <w:lang w:eastAsia="zh-CN"/>
        </w:rPr>
        <w:t>i</w:t>
      </w:r>
      <w:r>
        <w:rPr>
          <w:lang w:eastAsia="zh-CN"/>
        </w:rPr>
        <w:t>cate the affiliation(s) for each author. This is done by using</w:t>
      </w:r>
    </w:p>
    <w:p w14:paraId="138BD61C" w14:textId="0BAFC63C" w:rsidR="000B08BD" w:rsidRDefault="000B08BD" w:rsidP="000B08BD">
      <w:pPr>
        <w:pStyle w:val="Text"/>
        <w:rPr>
          <w:lang w:eastAsia="zh-CN"/>
        </w:rPr>
      </w:pPr>
      <w:r>
        <w:rPr>
          <w:lang w:eastAsia="zh-CN"/>
        </w:rPr>
        <w:t>numeric math superscript</w:t>
      </w:r>
      <w:r w:rsidR="006754E5">
        <w:rPr>
          <w:rFonts w:hint="eastAsia"/>
          <w:lang w:eastAsia="zh-CN"/>
        </w:rPr>
        <w:t>s</w:t>
      </w:r>
      <w:r>
        <w:rPr>
          <w:lang w:eastAsia="zh-CN"/>
        </w:rPr>
        <w:t>. You must use numbers, not symbols, because those are reserved for footnotes in</w:t>
      </w:r>
      <w:r w:rsidR="006754E5">
        <w:rPr>
          <w:rFonts w:hint="eastAsia"/>
          <w:lang w:eastAsia="zh-CN"/>
        </w:rPr>
        <w:t xml:space="preserve"> </w:t>
      </w:r>
      <w:r>
        <w:rPr>
          <w:lang w:eastAsia="zh-CN"/>
        </w:rPr>
        <w:t>this section (should you need them). Check the authors definition in this example for reference.</w:t>
      </w:r>
    </w:p>
    <w:p w14:paraId="4FEECF65" w14:textId="08FF1171" w:rsidR="0049054C" w:rsidRDefault="0049054C" w:rsidP="0049054C">
      <w:pPr>
        <w:pStyle w:val="HeadingSubsubsection"/>
      </w:pPr>
      <w:r>
        <w:rPr>
          <w:rFonts w:hint="eastAsia"/>
          <w:lang w:eastAsia="zh-CN"/>
        </w:rPr>
        <w:t>Email</w:t>
      </w:r>
      <w:r>
        <w:t>s</w:t>
      </w:r>
    </w:p>
    <w:p w14:paraId="60BA0832" w14:textId="77777777" w:rsidR="00F26E91" w:rsidRDefault="00F26E91" w:rsidP="00F26E91">
      <w:pPr>
        <w:pStyle w:val="Text"/>
        <w:rPr>
          <w:lang w:eastAsia="zh-CN"/>
        </w:rPr>
      </w:pPr>
      <w:r>
        <w:rPr>
          <w:lang w:eastAsia="zh-CN"/>
        </w:rPr>
        <w:t>This section is optional, and can be omitted entirely if you</w:t>
      </w:r>
      <w:r>
        <w:rPr>
          <w:rFonts w:hint="eastAsia"/>
          <w:lang w:eastAsia="zh-CN"/>
        </w:rPr>
        <w:t xml:space="preserve"> p</w:t>
      </w:r>
      <w:r>
        <w:rPr>
          <w:lang w:eastAsia="zh-CN"/>
        </w:rPr>
        <w:t>refer. If you want to include e-mails, you should either i</w:t>
      </w:r>
      <w:r>
        <w:rPr>
          <w:rFonts w:hint="eastAsia"/>
          <w:lang w:eastAsia="zh-CN"/>
        </w:rPr>
        <w:t>n</w:t>
      </w:r>
      <w:r>
        <w:rPr>
          <w:lang w:eastAsia="zh-CN"/>
        </w:rPr>
        <w:t>clude all authors’ e-mails or just the contact author(s)’ ones.</w:t>
      </w:r>
      <w:r>
        <w:rPr>
          <w:rFonts w:hint="eastAsia"/>
          <w:lang w:eastAsia="zh-CN"/>
        </w:rPr>
        <w:t xml:space="preserve"> </w:t>
      </w:r>
    </w:p>
    <w:p w14:paraId="705BEF5B" w14:textId="6B444267" w:rsidR="00F26E91" w:rsidRDefault="00F26E91" w:rsidP="00231E1F">
      <w:pPr>
        <w:pStyle w:val="Text"/>
        <w:ind w:firstLine="202"/>
        <w:rPr>
          <w:lang w:eastAsia="zh-CN"/>
        </w:rPr>
      </w:pPr>
      <w:r>
        <w:rPr>
          <w:rFonts w:hint="eastAsia"/>
          <w:lang w:eastAsia="zh-CN"/>
        </w:rPr>
        <w:t>Start the e-mail section with a separate line. W</w:t>
      </w:r>
      <w:r>
        <w:rPr>
          <w:lang w:eastAsia="zh-CN"/>
        </w:rPr>
        <w:t>rite all emails you want to include separated by a</w:t>
      </w:r>
      <w:r>
        <w:rPr>
          <w:rFonts w:hint="eastAsia"/>
          <w:lang w:eastAsia="zh-CN"/>
        </w:rPr>
        <w:t xml:space="preserve"> </w:t>
      </w:r>
      <w:r>
        <w:rPr>
          <w:lang w:eastAsia="zh-CN"/>
        </w:rPr>
        <w:t>comma and a space, following the order used for the authors</w:t>
      </w:r>
      <w:r w:rsidR="00EF3297">
        <w:rPr>
          <w:rFonts w:hint="eastAsia"/>
          <w:lang w:eastAsia="zh-CN"/>
        </w:rPr>
        <w:t xml:space="preserve"> </w:t>
      </w:r>
      <w:r>
        <w:rPr>
          <w:lang w:eastAsia="zh-CN"/>
        </w:rPr>
        <w:t>(</w:t>
      </w:r>
      <w:r w:rsidRPr="00231E1F">
        <w:rPr>
          <w:i/>
          <w:iCs/>
          <w:lang w:eastAsia="zh-CN"/>
        </w:rPr>
        <w:t>i.e.</w:t>
      </w:r>
      <w:r>
        <w:rPr>
          <w:lang w:eastAsia="zh-CN"/>
        </w:rPr>
        <w:t>, the first e-mail should correspond to the first author, the</w:t>
      </w:r>
      <w:r w:rsidR="00A05DA7">
        <w:rPr>
          <w:rFonts w:hint="eastAsia"/>
          <w:lang w:eastAsia="zh-CN"/>
        </w:rPr>
        <w:t xml:space="preserve"> </w:t>
      </w:r>
      <w:r>
        <w:rPr>
          <w:lang w:eastAsia="zh-CN"/>
        </w:rPr>
        <w:t>second e-mail to the second author and so on).</w:t>
      </w:r>
    </w:p>
    <w:p w14:paraId="4E7E3232" w14:textId="330DCF89" w:rsidR="00F26E91" w:rsidRDefault="00F26E91" w:rsidP="00231E1F">
      <w:pPr>
        <w:pStyle w:val="Text"/>
        <w:ind w:firstLine="202"/>
        <w:rPr>
          <w:lang w:eastAsia="zh-CN"/>
        </w:rPr>
      </w:pPr>
      <w:r>
        <w:rPr>
          <w:lang w:eastAsia="zh-CN"/>
        </w:rPr>
        <w:t>You may “contract” consecutive e-mails on the same d</w:t>
      </w:r>
      <w:r w:rsidR="00A05DA7">
        <w:rPr>
          <w:rFonts w:hint="eastAsia"/>
          <w:lang w:eastAsia="zh-CN"/>
        </w:rPr>
        <w:t>o</w:t>
      </w:r>
      <w:r>
        <w:rPr>
          <w:lang w:eastAsia="zh-CN"/>
        </w:rPr>
        <w:t>main as shown in this example (write the users’ part within</w:t>
      </w:r>
    </w:p>
    <w:p w14:paraId="3E2E6E24" w14:textId="1CCAF3E4" w:rsidR="00804E2D" w:rsidRDefault="00F26E91" w:rsidP="007D2342">
      <w:pPr>
        <w:pStyle w:val="Text"/>
        <w:rPr>
          <w:lang w:eastAsia="zh-CN"/>
        </w:rPr>
      </w:pPr>
      <w:r>
        <w:rPr>
          <w:lang w:eastAsia="zh-CN"/>
        </w:rPr>
        <w:t>curly brackets, followed by the domain name). Only e-mails of the exact same domain may be contracted. For</w:t>
      </w:r>
      <w:r w:rsidR="00BE1878">
        <w:rPr>
          <w:rFonts w:hint="eastAsia"/>
          <w:lang w:eastAsia="zh-CN"/>
        </w:rPr>
        <w:t xml:space="preserve"> </w:t>
      </w:r>
      <w:r>
        <w:rPr>
          <w:lang w:eastAsia="zh-CN"/>
        </w:rPr>
        <w:t>instance, you cannot contract “person@example.com” and</w:t>
      </w:r>
      <w:r w:rsidR="00BE1878">
        <w:rPr>
          <w:rFonts w:hint="eastAsia"/>
          <w:lang w:eastAsia="zh-CN"/>
        </w:rPr>
        <w:t xml:space="preserve"> </w:t>
      </w:r>
      <w:r w:rsidR="00BE1878">
        <w:rPr>
          <w:lang w:eastAsia="zh-CN"/>
        </w:rPr>
        <w:t>“</w:t>
      </w:r>
      <w:r>
        <w:rPr>
          <w:lang w:eastAsia="zh-CN"/>
        </w:rPr>
        <w:t>other@test.example.com</w:t>
      </w:r>
      <w:r w:rsidR="00BE1878">
        <w:rPr>
          <w:lang w:eastAsia="zh-CN"/>
        </w:rPr>
        <w:t>”</w:t>
      </w:r>
      <w:r>
        <w:rPr>
          <w:lang w:eastAsia="zh-CN"/>
        </w:rPr>
        <w:t xml:space="preserve"> because the domains are different.</w:t>
      </w:r>
    </w:p>
    <w:p w14:paraId="16441D9E" w14:textId="476C2BF8" w:rsidR="00804E2D" w:rsidRDefault="00480EF7">
      <w:pPr>
        <w:pStyle w:val="HeadingSubsubsection"/>
      </w:pPr>
      <w:r>
        <w:t xml:space="preserve">Modifications for </w:t>
      </w:r>
      <w:r w:rsidR="00804E2D">
        <w:t>Blind Review</w:t>
      </w:r>
    </w:p>
    <w:p w14:paraId="4E30F543" w14:textId="2D1D06AF" w:rsidR="00804E2D" w:rsidRPr="00231E1F" w:rsidRDefault="00480EF7" w:rsidP="00231E1F">
      <w:pPr>
        <w:pStyle w:val="Text"/>
        <w:rPr>
          <w:b/>
          <w:lang w:eastAsia="zh-CN"/>
        </w:rPr>
      </w:pPr>
      <w:r w:rsidRPr="00231E1F">
        <w:rPr>
          <w:lang w:eastAsia="zh-CN"/>
        </w:rPr>
        <w:t>When submitting to a track that requires anonymous submissions, in order to make blind reviewing possible</w:t>
      </w:r>
      <w:r w:rsidR="00804E2D" w:rsidRPr="00231E1F">
        <w:rPr>
          <w:lang w:eastAsia="zh-CN"/>
        </w:rPr>
        <w:t>, authors must omit their names</w:t>
      </w:r>
      <w:r w:rsidRPr="00231E1F">
        <w:rPr>
          <w:lang w:eastAsia="zh-CN"/>
        </w:rPr>
        <w:t>,</w:t>
      </w:r>
      <w:r w:rsidR="00804E2D" w:rsidRPr="00231E1F">
        <w:rPr>
          <w:lang w:eastAsia="zh-CN"/>
        </w:rPr>
        <w:t xml:space="preserve"> affiliations </w:t>
      </w:r>
      <w:r w:rsidRPr="00231E1F">
        <w:rPr>
          <w:lang w:eastAsia="zh-CN"/>
        </w:rPr>
        <w:t xml:space="preserve">and emails. </w:t>
      </w:r>
      <w:r w:rsidR="00804E2D" w:rsidRPr="00231E1F">
        <w:rPr>
          <w:lang w:eastAsia="zh-CN"/>
        </w:rPr>
        <w:t>In place of name</w:t>
      </w:r>
      <w:r w:rsidRPr="00231E1F">
        <w:rPr>
          <w:lang w:eastAsia="zh-CN"/>
        </w:rPr>
        <w:t xml:space="preserve">s, </w:t>
      </w:r>
      <w:r w:rsidR="00804E2D" w:rsidRPr="00231E1F">
        <w:rPr>
          <w:lang w:eastAsia="zh-CN"/>
        </w:rPr>
        <w:t>affiliations</w:t>
      </w:r>
      <w:r w:rsidRPr="00231E1F">
        <w:rPr>
          <w:lang w:eastAsia="zh-CN"/>
        </w:rPr>
        <w:t xml:space="preserve"> and emails</w:t>
      </w:r>
      <w:r w:rsidR="00804E2D" w:rsidRPr="00231E1F">
        <w:rPr>
          <w:lang w:eastAsia="zh-CN"/>
        </w:rPr>
        <w:t xml:space="preserve">, </w:t>
      </w:r>
      <w:r w:rsidRPr="00231E1F">
        <w:rPr>
          <w:lang w:eastAsia="zh-CN"/>
        </w:rPr>
        <w:t xml:space="preserve">you can optionally provide the submission number and/or </w:t>
      </w:r>
      <w:r w:rsidR="00804E2D" w:rsidRPr="00231E1F">
        <w:rPr>
          <w:lang w:eastAsia="zh-CN"/>
        </w:rPr>
        <w:t>a list of content areas. When referring to one’s own work, use the third person rather than the first person. For example, say, “Previously, Gottlob [1992] has shown that…”, rather than, “In our previous work [Gottlob, 1992], we have shown that…” Try to avoid including any information in the body of the paper or references that would identify the authors or their institutions</w:t>
      </w:r>
      <w:r w:rsidRPr="00231E1F">
        <w:rPr>
          <w:lang w:eastAsia="zh-CN"/>
        </w:rPr>
        <w:t>, such as acknowledgments</w:t>
      </w:r>
      <w:r w:rsidR="00804E2D" w:rsidRPr="00231E1F">
        <w:rPr>
          <w:lang w:eastAsia="zh-CN"/>
        </w:rPr>
        <w:t xml:space="preserve">. Such information can be added </w:t>
      </w:r>
      <w:r w:rsidRPr="00231E1F">
        <w:rPr>
          <w:lang w:eastAsia="zh-CN"/>
        </w:rPr>
        <w:t>post-acceptance to be included in the camera-ready version. Please also make sure that your paper metadata does not reveal the author’s identities</w:t>
      </w:r>
      <w:r w:rsidR="00804E2D" w:rsidRPr="00231E1F">
        <w:rPr>
          <w:lang w:eastAsia="zh-CN"/>
        </w:rPr>
        <w:t>.</w:t>
      </w:r>
    </w:p>
    <w:p w14:paraId="473DF464" w14:textId="6DCB277C" w:rsidR="00804E2D" w:rsidRDefault="00804E2D">
      <w:pPr>
        <w:pStyle w:val="HeadingSubsection"/>
      </w:pPr>
      <w:r>
        <w:t>2.</w:t>
      </w:r>
      <w:r w:rsidR="00480EF7">
        <w:t>5</w:t>
      </w:r>
      <w:r>
        <w:tab/>
        <w:t>Abstract</w:t>
      </w:r>
    </w:p>
    <w:p w14:paraId="2ED56D22" w14:textId="77777777" w:rsidR="00804E2D" w:rsidRDefault="00804E2D">
      <w:pPr>
        <w:pStyle w:val="Text"/>
      </w:pPr>
      <w:r>
        <w:t>Place the abstract at the beginning of the first column 3</w:t>
      </w:r>
      <w:r>
        <w:rPr>
          <w:i/>
        </w:rPr>
        <w:t>''</w:t>
      </w:r>
      <w:r>
        <w:t xml:space="preserve"> from the top of the page, unless that does not leave enough room for the title and author information. Use a slightly smaller </w:t>
      </w:r>
      <w:r>
        <w:lastRenderedPageBreak/>
        <w:t>width than in the body of the paper. Head the abstract with “Abstract” centered above the body of the abstract in a 12-point bold font. The body of the abstract should be in the same font as the body of the paper.</w:t>
      </w:r>
    </w:p>
    <w:p w14:paraId="4CC86BCC" w14:textId="77777777" w:rsidR="00804E2D" w:rsidRDefault="00804E2D">
      <w:pPr>
        <w:pStyle w:val="Text"/>
      </w:pPr>
      <w:r>
        <w:tab/>
        <w:t>The abstract should be a concise, one-paragraph summary describing the general thesis and conclusion of your paper. A reader should be able to learn the purpose of the paper and the reason for its importance from the abstract. The abstract should be no more than 200 words long.</w:t>
      </w:r>
    </w:p>
    <w:p w14:paraId="3FDC3EA9" w14:textId="6D9B78C6" w:rsidR="00804E2D" w:rsidRDefault="00804E2D">
      <w:pPr>
        <w:pStyle w:val="HeadingSubsection"/>
      </w:pPr>
      <w:r>
        <w:t>2.</w:t>
      </w:r>
      <w:r w:rsidR="00480EF7">
        <w:t>6</w:t>
      </w:r>
      <w:r>
        <w:tab/>
        <w:t>Text</w:t>
      </w:r>
    </w:p>
    <w:p w14:paraId="7F5CB328" w14:textId="77777777" w:rsidR="00804E2D" w:rsidRDefault="00804E2D">
      <w:pPr>
        <w:pStyle w:val="Text"/>
      </w:pPr>
      <w:r>
        <w:t>The main body of the text immediately follows the abstract. Use 10-point type in a clear, readable font with 1</w:t>
      </w:r>
      <w:r>
        <w:noBreakHyphen/>
        <w:t>point leading (10 on 11).</w:t>
      </w:r>
    </w:p>
    <w:p w14:paraId="2251F69A" w14:textId="77777777" w:rsidR="00804E2D" w:rsidRDefault="00804E2D">
      <w:pPr>
        <w:pStyle w:val="Text"/>
      </w:pPr>
      <w:r>
        <w:tab/>
        <w:t>Indent when starting a new paragraph, except after major headings.</w:t>
      </w:r>
    </w:p>
    <w:p w14:paraId="3D6E292B" w14:textId="29992E01" w:rsidR="00804E2D" w:rsidRDefault="00804E2D">
      <w:pPr>
        <w:pStyle w:val="HeadingSubsection"/>
      </w:pPr>
      <w:r>
        <w:t>2.</w:t>
      </w:r>
      <w:r w:rsidR="00480EF7">
        <w:t>7</w:t>
      </w:r>
      <w:r>
        <w:tab/>
        <w:t>Headings and Sections</w:t>
      </w:r>
    </w:p>
    <w:p w14:paraId="462E2B71" w14:textId="77777777" w:rsidR="00804E2D" w:rsidRDefault="00804E2D">
      <w:pPr>
        <w:pStyle w:val="Text"/>
      </w:pPr>
      <w:r>
        <w:t>When necessary, headings should be used to separate major sections of your paper. (These instructions use many headings to demonstrate their appearance; your paper should have fewer headings). All headings should be capitalized using Title Case.</w:t>
      </w:r>
    </w:p>
    <w:p w14:paraId="74455933" w14:textId="77777777" w:rsidR="00804E2D" w:rsidRDefault="00804E2D">
      <w:pPr>
        <w:pStyle w:val="HeadingSubsubsection"/>
      </w:pPr>
      <w:r>
        <w:t>Section Headings</w:t>
      </w:r>
    </w:p>
    <w:p w14:paraId="237C00DA" w14:textId="1926C76A" w:rsidR="00804E2D" w:rsidRDefault="00804E2D">
      <w:pPr>
        <w:pStyle w:val="Text"/>
      </w:pPr>
      <w:r>
        <w:t xml:space="preserve">Print section headings in 12-point bold type in the style shown in these instructions. Leave a blank space of approximately 10 points above and 4 points below section headings. Number sections with </w:t>
      </w:r>
      <w:r w:rsidR="001D22F8">
        <w:t>Arabic</w:t>
      </w:r>
      <w:r>
        <w:t xml:space="preserve"> numerals. </w:t>
      </w:r>
    </w:p>
    <w:p w14:paraId="67396078" w14:textId="77777777" w:rsidR="00804E2D" w:rsidRDefault="00804E2D">
      <w:pPr>
        <w:pStyle w:val="HeadingSubsubsection"/>
      </w:pPr>
      <w:r>
        <w:t>Subsection Headings</w:t>
      </w:r>
    </w:p>
    <w:p w14:paraId="1F36BB0E" w14:textId="78AB3B28" w:rsidR="00804E2D" w:rsidRDefault="00804E2D">
      <w:pPr>
        <w:pStyle w:val="Text"/>
      </w:pPr>
      <w:r>
        <w:t xml:space="preserve">Print subsection headings in 11-point bold type. Leave a blank space of approximately 8 points above and 3 points below subsection headings. Number subsections with the section number and the subsection number (in </w:t>
      </w:r>
      <w:r w:rsidR="001D22F8">
        <w:t>Arabic</w:t>
      </w:r>
      <w:r>
        <w:t xml:space="preserve"> numerals) separated by a period.</w:t>
      </w:r>
    </w:p>
    <w:p w14:paraId="11B2CB4D" w14:textId="77777777" w:rsidR="00804E2D" w:rsidRDefault="00804E2D">
      <w:pPr>
        <w:pStyle w:val="HeadingSubsubsection"/>
      </w:pPr>
      <w:r>
        <w:t>Subsubsection Headings</w:t>
      </w:r>
    </w:p>
    <w:p w14:paraId="132DF9D4" w14:textId="77777777" w:rsidR="001D2EAF" w:rsidRPr="00A66D53" w:rsidRDefault="00804E2D" w:rsidP="001D2EAF">
      <w:pPr>
        <w:pStyle w:val="Text"/>
      </w:pPr>
      <w:r>
        <w:t>Print subsubsection headings in 10-point bold type. Leave a blank space of approximately 6 points above subsubsection headings. Do not number subsubsections.</w:t>
      </w:r>
    </w:p>
    <w:p w14:paraId="65D5FDF9" w14:textId="03617642" w:rsidR="001D2EAF" w:rsidRDefault="001D2EAF" w:rsidP="00A66D53">
      <w:pPr>
        <w:pStyle w:val="TitledParagraph"/>
      </w:pPr>
      <w:r w:rsidRPr="00A66D53">
        <w:rPr>
          <w:rStyle w:val="TitledParagrah--Title"/>
        </w:rPr>
        <w:t>Titled paragraphs.</w:t>
      </w:r>
      <w:r w:rsidR="00A66D53">
        <w:t xml:space="preserve">  </w:t>
      </w:r>
      <w:r w:rsidR="007D2342">
        <w:t xml:space="preserve">You should use titled paragraphs if and only if the title covers exactly one paragraph. Such paragraphs should be separated from the preceding content by at least 3pt, and no more than 6pt. The title should be in 10pt bold font and </w:t>
      </w:r>
      <w:r w:rsidR="001D22F8">
        <w:t>to end</w:t>
      </w:r>
      <w:r w:rsidR="007D2342">
        <w:t xml:space="preserve"> with a period.  After that, a 1em horizontal space should follow the title before the paragraph's text.</w:t>
      </w:r>
    </w:p>
    <w:p w14:paraId="5D7D2FFE" w14:textId="6E1FF089" w:rsidR="00A06CA4" w:rsidRDefault="00A06CA4" w:rsidP="00A06CA4">
      <w:pPr>
        <w:pStyle w:val="HeadingSubsection"/>
      </w:pPr>
      <w:r>
        <w:t>2.</w:t>
      </w:r>
      <w:r w:rsidR="00480EF7">
        <w:t>8</w:t>
      </w:r>
      <w:r>
        <w:tab/>
        <w:t>Special Sections</w:t>
      </w:r>
    </w:p>
    <w:p w14:paraId="26A70AC0" w14:textId="77777777" w:rsidR="00A06CA4" w:rsidRPr="001D2EAF" w:rsidRDefault="00A06CA4" w:rsidP="00A06CA4">
      <w:pPr>
        <w:pStyle w:val="Text"/>
        <w:rPr>
          <w:b/>
        </w:rPr>
      </w:pPr>
      <w:r w:rsidRPr="001D2EAF">
        <w:rPr>
          <w:b/>
        </w:rPr>
        <w:t>Appendices</w:t>
      </w:r>
    </w:p>
    <w:p w14:paraId="71543BAB" w14:textId="30FB2EBF" w:rsidR="00A06CA4" w:rsidRDefault="001D22F8" w:rsidP="00A06CA4">
      <w:pPr>
        <w:pStyle w:val="Text"/>
      </w:pPr>
      <w:r w:rsidRPr="001D22F8">
        <w:t xml:space="preserve">You may move some of the contents of the paper into one or more appendices that appear after the main content, but before references. These appendices count towards the page limit and are distinct from the supplementary material that can be submitted separately through CMT. Such appendices are useful if you would like to include highly technical material (such as a lengthy calculation) that will disrupt the flow of the paper. They can be included both in papers submitted for review and in camera-ready versions; in the latter case, </w:t>
      </w:r>
      <w:r w:rsidRPr="001D22F8">
        <w:t xml:space="preserve">they will be included in the proceedings (whereas the supplementary materials will not be included in the proceedings). </w:t>
      </w:r>
      <w:r w:rsidR="00A06CA4" w:rsidRPr="00A06CA4">
        <w:t>Appendices are optional. Appendices must appear after the main</w:t>
      </w:r>
      <w:r w:rsidR="00A06CA4">
        <w:t xml:space="preserve"> </w:t>
      </w:r>
      <w:r w:rsidR="00A06CA4" w:rsidRPr="00A06CA4">
        <w:t xml:space="preserve">content. Appendix sections must use letters instead of </w:t>
      </w:r>
      <w:r w:rsidRPr="00A06CA4">
        <w:t>Arabic</w:t>
      </w:r>
      <w:r w:rsidR="00A06CA4" w:rsidRPr="00A06CA4">
        <w:t xml:space="preserve"> numerals. </w:t>
      </w:r>
    </w:p>
    <w:p w14:paraId="4781F9BE" w14:textId="77777777" w:rsidR="00A06CA4" w:rsidRDefault="00A06CA4" w:rsidP="00A06CA4">
      <w:pPr>
        <w:pStyle w:val="HeadingSubsubsection"/>
      </w:pPr>
      <w:r>
        <w:t>Ethical Statement</w:t>
      </w:r>
    </w:p>
    <w:p w14:paraId="6056DA25" w14:textId="07475988" w:rsidR="00A06CA4" w:rsidRPr="00A06CA4" w:rsidRDefault="00A06CA4" w:rsidP="00A06CA4">
      <w:pPr>
        <w:pStyle w:val="HeadingSubsubsection"/>
        <w:rPr>
          <w:b w:val="0"/>
        </w:rPr>
      </w:pPr>
      <w:r w:rsidRPr="00A06CA4">
        <w:rPr>
          <w:b w:val="0"/>
        </w:rPr>
        <w:t xml:space="preserve">Ethical Statement is optional. You may include an Ethical Statement to discuss the ethical aspects and implications of your research. The section should be titled </w:t>
      </w:r>
      <w:r w:rsidRPr="00A06CA4">
        <w:rPr>
          <w:b w:val="0"/>
          <w:i/>
        </w:rPr>
        <w:t>Ethical Statement</w:t>
      </w:r>
      <w:r w:rsidRPr="00A06CA4">
        <w:rPr>
          <w:b w:val="0"/>
        </w:rPr>
        <w:t xml:space="preserve"> and be typeset like any regular section but without being numbered. This section may be placed on the References page</w:t>
      </w:r>
      <w:r w:rsidR="001D22F8">
        <w:rPr>
          <w:b w:val="0"/>
        </w:rPr>
        <w:t>s</w:t>
      </w:r>
      <w:r w:rsidRPr="00A06CA4">
        <w:rPr>
          <w:b w:val="0"/>
        </w:rPr>
        <w:t>.</w:t>
      </w:r>
    </w:p>
    <w:p w14:paraId="7EFB9B66" w14:textId="77777777" w:rsidR="00804E2D" w:rsidRDefault="001D2EAF">
      <w:pPr>
        <w:pStyle w:val="HeadingSubsubsection"/>
      </w:pPr>
      <w:r>
        <w:t>Acknowledgements</w:t>
      </w:r>
    </w:p>
    <w:p w14:paraId="3FE73C78" w14:textId="059CAC68" w:rsidR="00A06CA4" w:rsidRDefault="001D22F8">
      <w:pPr>
        <w:pStyle w:val="Text"/>
      </w:pPr>
      <w:r w:rsidRPr="001D22F8">
        <w:t>Acknowledgements are optional. In the camera-ready version you may include an unnumbered acknowledgments section, including acknowledgments of help from colleagues, financial support, and permission to publish. This is not allowed in the anonymous submission. If present, acknowledgements must be in a dedicated, unnumbered section appearing after all regular sections but before references.  This section may be placed on the References pages.</w:t>
      </w:r>
    </w:p>
    <w:p w14:paraId="7D601C6E" w14:textId="77F9F646" w:rsidR="001D22F8" w:rsidRDefault="001D22F8" w:rsidP="00A848A5">
      <w:pPr>
        <w:pStyle w:val="HeadingSubsubsection"/>
      </w:pPr>
      <w:r>
        <w:t>Contribution Statement</w:t>
      </w:r>
    </w:p>
    <w:p w14:paraId="668ED78A" w14:textId="11DA2E4B" w:rsidR="001D22F8" w:rsidRDefault="001D22F8" w:rsidP="001D22F8">
      <w:pPr>
        <w:pStyle w:val="Text"/>
      </w:pPr>
      <w:r>
        <w:t>Contribution Statement is optional. In the camera-ready version you may include an unnumbered Contribution Statement section, explicitly describing the contribution of each of the co-authors to the paper. This is not allowed in the anonymous submission. If present, Contribution Statement must be in a dedicated, unnumbered section appearing after all regular sections but before references.  This section may be placed on the References pages.</w:t>
      </w:r>
    </w:p>
    <w:p w14:paraId="25078B08" w14:textId="77777777" w:rsidR="006A354F" w:rsidRPr="001D2EAF" w:rsidRDefault="006A354F" w:rsidP="00A848A5">
      <w:pPr>
        <w:pStyle w:val="Text"/>
        <w:spacing w:before="120"/>
        <w:rPr>
          <w:b/>
        </w:rPr>
      </w:pPr>
      <w:r>
        <w:rPr>
          <w:b/>
        </w:rPr>
        <w:t>References</w:t>
      </w:r>
    </w:p>
    <w:p w14:paraId="5B9492B7" w14:textId="57698B57" w:rsidR="00A06CA4" w:rsidRDefault="00804E2D" w:rsidP="00A06CA4">
      <w:pPr>
        <w:pStyle w:val="Text"/>
      </w:pPr>
      <w:r>
        <w:t>The references section is headed “References,” printed in the same style as a section heading but without a number. A sample list of references is given at the end of these instructions. Use a c</w:t>
      </w:r>
      <w:r w:rsidR="006A354F">
        <w:t>onsistent format for references</w:t>
      </w:r>
      <w:r>
        <w:t xml:space="preserve">. The reference list should not include </w:t>
      </w:r>
      <w:r w:rsidR="00FC5BF6">
        <w:rPr>
          <w:rFonts w:hint="eastAsia"/>
          <w:lang w:eastAsia="zh-CN"/>
        </w:rPr>
        <w:t>publicly unavailable</w:t>
      </w:r>
      <w:r>
        <w:t xml:space="preserve"> work. </w:t>
      </w:r>
    </w:p>
    <w:p w14:paraId="6DCD6E23" w14:textId="77777777" w:rsidR="00A06CA4" w:rsidRPr="00A06CA4" w:rsidRDefault="00A06CA4" w:rsidP="00A848A5">
      <w:pPr>
        <w:pStyle w:val="Text"/>
        <w:spacing w:before="120"/>
        <w:rPr>
          <w:b/>
        </w:rPr>
      </w:pPr>
      <w:r w:rsidRPr="00A06CA4">
        <w:rPr>
          <w:b/>
        </w:rPr>
        <w:t>Order of Sections</w:t>
      </w:r>
    </w:p>
    <w:p w14:paraId="7D0737FC" w14:textId="77777777" w:rsidR="00A06CA4" w:rsidRDefault="00A06CA4" w:rsidP="00A06CA4">
      <w:pPr>
        <w:pStyle w:val="Text"/>
      </w:pPr>
      <w:r>
        <w:t>Sections should be arranged in the following order:</w:t>
      </w:r>
    </w:p>
    <w:p w14:paraId="18FBC7BE" w14:textId="77777777" w:rsidR="00A06CA4" w:rsidRDefault="00A06CA4" w:rsidP="00A06CA4">
      <w:pPr>
        <w:pStyle w:val="Text"/>
        <w:numPr>
          <w:ilvl w:val="0"/>
          <w:numId w:val="4"/>
        </w:numPr>
      </w:pPr>
      <w:r>
        <w:t>Main content sections (numbered)</w:t>
      </w:r>
    </w:p>
    <w:p w14:paraId="0E2A8DFB" w14:textId="77777777" w:rsidR="00A06CA4" w:rsidRDefault="00A06CA4" w:rsidP="00A06CA4">
      <w:pPr>
        <w:pStyle w:val="Text"/>
        <w:numPr>
          <w:ilvl w:val="0"/>
          <w:numId w:val="4"/>
        </w:numPr>
      </w:pPr>
      <w:r>
        <w:t>Appendices (optional, numbered using capital letters)</w:t>
      </w:r>
    </w:p>
    <w:p w14:paraId="11959461" w14:textId="77777777" w:rsidR="00A06CA4" w:rsidRDefault="00A06CA4" w:rsidP="00A06CA4">
      <w:pPr>
        <w:pStyle w:val="Text"/>
        <w:numPr>
          <w:ilvl w:val="0"/>
          <w:numId w:val="4"/>
        </w:numPr>
      </w:pPr>
      <w:r>
        <w:t>Ethical statement (optional, unnumbered)</w:t>
      </w:r>
    </w:p>
    <w:p w14:paraId="3269F793" w14:textId="43A8EF46" w:rsidR="00A06CA4" w:rsidRDefault="00A06CA4" w:rsidP="00A06CA4">
      <w:pPr>
        <w:pStyle w:val="Text"/>
        <w:numPr>
          <w:ilvl w:val="0"/>
          <w:numId w:val="4"/>
        </w:numPr>
      </w:pPr>
      <w:r>
        <w:t>Acknowledgements (optional, unnumbered)</w:t>
      </w:r>
    </w:p>
    <w:p w14:paraId="42F02C97" w14:textId="2C9284CA" w:rsidR="001D22F8" w:rsidRDefault="001D22F8" w:rsidP="00A06CA4">
      <w:pPr>
        <w:pStyle w:val="Text"/>
        <w:numPr>
          <w:ilvl w:val="0"/>
          <w:numId w:val="4"/>
        </w:numPr>
      </w:pPr>
      <w:r>
        <w:t>Contribution statement (optional, unnumbered)</w:t>
      </w:r>
    </w:p>
    <w:p w14:paraId="264B8DEF" w14:textId="77777777" w:rsidR="00A06CA4" w:rsidRDefault="00A06CA4" w:rsidP="00A06CA4">
      <w:pPr>
        <w:pStyle w:val="Text"/>
        <w:numPr>
          <w:ilvl w:val="0"/>
          <w:numId w:val="4"/>
        </w:numPr>
      </w:pPr>
      <w:r>
        <w:t>References (required, unnumbered)</w:t>
      </w:r>
    </w:p>
    <w:p w14:paraId="3B90C0E6" w14:textId="0C1AD84B" w:rsidR="00804E2D" w:rsidRDefault="00804E2D">
      <w:pPr>
        <w:pStyle w:val="HeadingSubsection"/>
      </w:pPr>
      <w:r>
        <w:t>2.</w:t>
      </w:r>
      <w:r w:rsidR="00480EF7">
        <w:t>9</w:t>
      </w:r>
      <w:r>
        <w:tab/>
        <w:t xml:space="preserve">Citations </w:t>
      </w:r>
    </w:p>
    <w:p w14:paraId="60E1E215" w14:textId="6FFDC061" w:rsidR="00804E2D" w:rsidRDefault="00804E2D">
      <w:pPr>
        <w:pStyle w:val="Text"/>
      </w:pPr>
      <w:r>
        <w:t xml:space="preserve">Citations within the text should include the author’s last name and the year of publication, for example [Gottlob, 1992]. Append lowercase letters to the year in cases of ambiguity. Treat multiple authors as in the following examples: [Abelson </w:t>
      </w:r>
      <w:r>
        <w:rPr>
          <w:i/>
        </w:rPr>
        <w:t>et al.</w:t>
      </w:r>
      <w:r>
        <w:t xml:space="preserve">, 1985] or [Baumgartner </w:t>
      </w:r>
      <w:r>
        <w:rPr>
          <w:i/>
        </w:rPr>
        <w:t>et al.</w:t>
      </w:r>
      <w:r>
        <w:t xml:space="preserve">, 2001] (for more than two authors) and [Brachman and </w:t>
      </w:r>
      <w:proofErr w:type="spellStart"/>
      <w:r>
        <w:t>Schmolze</w:t>
      </w:r>
      <w:proofErr w:type="spellEnd"/>
      <w:r>
        <w:t xml:space="preserve">, 1985] (for two authors). If the author portion of a citation is obvious, omit it, e.g., Nebel [2000]. Collapse multiple citations as follows: [Gottlob </w:t>
      </w:r>
      <w:r>
        <w:rPr>
          <w:i/>
        </w:rPr>
        <w:t>et al.</w:t>
      </w:r>
      <w:r>
        <w:t>, 2002; Levesque, 1984a].</w:t>
      </w:r>
    </w:p>
    <w:p w14:paraId="54AB1FD6" w14:textId="1F06F849" w:rsidR="00804E2D" w:rsidRDefault="00804E2D">
      <w:pPr>
        <w:pStyle w:val="HeadingSubsection"/>
      </w:pPr>
      <w:r>
        <w:lastRenderedPageBreak/>
        <w:t>2.</w:t>
      </w:r>
      <w:r w:rsidR="00480EF7">
        <w:t>10</w:t>
      </w:r>
      <w:r>
        <w:tab/>
        <w:t>Footnotes</w:t>
      </w:r>
    </w:p>
    <w:p w14:paraId="43F13746" w14:textId="77777777" w:rsidR="00804E2D" w:rsidRDefault="00804E2D">
      <w:pPr>
        <w:pStyle w:val="Text"/>
      </w:pPr>
      <w:r>
        <w:t>Place footnotes at the bottom of the page in a 9-point font. Refer to them with superscript numbers.</w:t>
      </w:r>
      <w:r>
        <w:rPr>
          <w:rStyle w:val="FootnoteCharacters"/>
        </w:rPr>
        <w:footnoteReference w:id="3"/>
      </w:r>
      <w:r>
        <w:t xml:space="preserve"> Separate them from the text by a short line.</w:t>
      </w:r>
      <w:r>
        <w:rPr>
          <w:rStyle w:val="FootnoteCharacters"/>
        </w:rPr>
        <w:footnoteReference w:id="4"/>
      </w:r>
      <w:r>
        <w:t xml:space="preserve"> Avoid footnotes as much as possible; they interrupt the flow of the text. </w:t>
      </w:r>
    </w:p>
    <w:p w14:paraId="17E24CCD" w14:textId="77777777" w:rsidR="00804E2D" w:rsidRDefault="00804E2D">
      <w:pPr>
        <w:pStyle w:val="HeadingSection"/>
      </w:pPr>
      <w:r>
        <w:t>3</w:t>
      </w:r>
      <w:r>
        <w:tab/>
        <w:t xml:space="preserve">Illustrations </w:t>
      </w:r>
    </w:p>
    <w:p w14:paraId="5FA91C2D" w14:textId="77777777" w:rsidR="006A354F" w:rsidRDefault="006A354F" w:rsidP="006A354F">
      <w:pPr>
        <w:pStyle w:val="Text"/>
      </w:pPr>
      <w:r>
        <w:t>Place all illustrations (figures, drawings, tables, and photographs) throughout the paper at the places where they are first discussed, rather than at the end of the paper.</w:t>
      </w:r>
    </w:p>
    <w:p w14:paraId="75AAE407" w14:textId="77777777" w:rsidR="006A354F" w:rsidRDefault="006A354F" w:rsidP="006A354F">
      <w:pPr>
        <w:pStyle w:val="Text"/>
        <w:ind w:firstLine="202"/>
      </w:pPr>
      <w:r>
        <w:t>They should be floated to the top (preferred) or bottom of the page, unless they are an integral part of your narrative flow. When placed at the bottom or top of a page, illustrations may run across both columns, but not when they appear inline.</w:t>
      </w:r>
    </w:p>
    <w:p w14:paraId="37FAE026" w14:textId="22F0A168" w:rsidR="006A354F" w:rsidRDefault="006A354F" w:rsidP="004F7108">
      <w:pPr>
        <w:pStyle w:val="Text"/>
        <w:ind w:firstLine="202"/>
      </w:pPr>
      <w:r>
        <w:t xml:space="preserve">Illustrations must be rendered electronically or scanned and placed directly in your document. </w:t>
      </w:r>
      <w:r w:rsidR="004F7108">
        <w:rPr>
          <w:rFonts w:hint="eastAsia"/>
          <w:lang w:eastAsia="zh-CN"/>
        </w:rPr>
        <w:t xml:space="preserve">They should be </w:t>
      </w:r>
      <w:r w:rsidR="004F7108">
        <w:rPr>
          <w:lang w:eastAsia="zh-CN"/>
        </w:rPr>
        <w:t>cropped</w:t>
      </w:r>
      <w:r w:rsidR="004F7108">
        <w:rPr>
          <w:rFonts w:hint="eastAsia"/>
          <w:lang w:eastAsia="zh-CN"/>
        </w:rPr>
        <w:t xml:space="preserve"> outside</w:t>
      </w:r>
      <w:r w:rsidR="004F7108">
        <w:t xml:space="preserve"> </w:t>
      </w:r>
      <w:r w:rsidR="004F7108">
        <w:rPr>
          <w:spacing w:val="-60"/>
        </w:rPr>
        <w:t>L</w:t>
      </w:r>
      <w:r w:rsidR="004F7108">
        <w:rPr>
          <w:spacing w:val="-40"/>
          <w:position w:val="4"/>
          <w:sz w:val="14"/>
        </w:rPr>
        <w:t>A</w:t>
      </w:r>
      <w:r w:rsidR="004F7108">
        <w:rPr>
          <w:spacing w:val="-40"/>
        </w:rPr>
        <w:t>T</w:t>
      </w:r>
      <w:r w:rsidR="004F7108" w:rsidRPr="006D1F65">
        <w:rPr>
          <w:spacing w:val="-40"/>
          <w:vertAlign w:val="subscript"/>
        </w:rPr>
        <w:t>E</w:t>
      </w:r>
      <w:r w:rsidR="004F7108">
        <w:t>X</w:t>
      </w:r>
      <w:r w:rsidR="004F7108">
        <w:rPr>
          <w:rFonts w:hint="eastAsia"/>
          <w:lang w:eastAsia="zh-CN"/>
        </w:rPr>
        <w:t>, otherwise portions of the image could reappear during the post-processing of your paper.</w:t>
      </w:r>
      <w:r w:rsidR="004F7108">
        <w:t xml:space="preserve"> When po</w:t>
      </w:r>
      <w:r w:rsidR="004F7108">
        <w:rPr>
          <w:rFonts w:hint="eastAsia"/>
          <w:lang w:eastAsia="zh-CN"/>
        </w:rPr>
        <w:t>s</w:t>
      </w:r>
      <w:r w:rsidR="004F7108">
        <w:t>sible, generate your illustrations in a vector format. When</w:t>
      </w:r>
      <w:r w:rsidR="004F7108">
        <w:rPr>
          <w:rFonts w:hint="eastAsia"/>
          <w:lang w:eastAsia="zh-CN"/>
        </w:rPr>
        <w:t xml:space="preserve"> </w:t>
      </w:r>
      <w:r w:rsidR="004F7108">
        <w:t xml:space="preserve">using bitmaps, please use 300dpi resolution at least. </w:t>
      </w:r>
      <w:r>
        <w:t xml:space="preserve">All illustrations should be understandable when printed in black and white, albeit you can use colors to enhance them. Line weights should be 1/2-point or thicker. Avoid screens and superimposing type on </w:t>
      </w:r>
      <w:r w:rsidR="00D70086">
        <w:t>patterns,</w:t>
      </w:r>
      <w:r>
        <w:t xml:space="preserve"> as these effects may not reproduce well.</w:t>
      </w:r>
    </w:p>
    <w:p w14:paraId="2E75D22B" w14:textId="77777777" w:rsidR="006A354F" w:rsidRDefault="006A354F" w:rsidP="006A354F">
      <w:pPr>
        <w:pStyle w:val="Text"/>
        <w:ind w:firstLine="202"/>
      </w:pPr>
      <w:r>
        <w:t>Number illustrations sequentially. Use references of the following form: Figure 1, Table 2, etc. Place illustration numbers and captions under illustrations. Leave a margin of 1/4-inch around the area covered by the illustration and caption.  Use 9-point type for captions, labels, and other text in illustrations. Captions should always appear below the illustration.</w:t>
      </w:r>
    </w:p>
    <w:p w14:paraId="790C9695" w14:textId="77777777" w:rsidR="00DC30C3" w:rsidRDefault="00A06CA4" w:rsidP="00DC30C3">
      <w:pPr>
        <w:pStyle w:val="HeadingSection"/>
      </w:pPr>
      <w:r>
        <w:rPr>
          <w:noProof/>
        </w:rPr>
        <mc:AlternateContent>
          <mc:Choice Requires="wps">
            <w:drawing>
              <wp:anchor distT="45720" distB="45720" distL="114300" distR="114300" simplePos="0" relativeHeight="251657728" behindDoc="0" locked="0" layoutInCell="1" allowOverlap="1" wp14:anchorId="6BB0C2CE" wp14:editId="772E4388">
                <wp:simplePos x="0" y="0"/>
                <wp:positionH relativeFrom="column">
                  <wp:posOffset>329565</wp:posOffset>
                </wp:positionH>
                <wp:positionV relativeFrom="paragraph">
                  <wp:posOffset>-5980430</wp:posOffset>
                </wp:positionV>
                <wp:extent cx="2560320" cy="12903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1290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1236"/>
                              <w:gridCol w:w="1272"/>
                            </w:tblGrid>
                            <w:tr w:rsidR="005447FE" w:rsidRPr="000D626F" w14:paraId="6A4813ED" w14:textId="77777777" w:rsidTr="00D70086">
                              <w:trPr>
                                <w:trHeight w:val="254"/>
                                <w:jc w:val="center"/>
                              </w:trPr>
                              <w:tc>
                                <w:tcPr>
                                  <w:tcW w:w="1248" w:type="dxa"/>
                                  <w:tcBorders>
                                    <w:top w:val="single" w:sz="12" w:space="0" w:color="auto"/>
                                    <w:left w:val="nil"/>
                                    <w:bottom w:val="single" w:sz="4" w:space="0" w:color="auto"/>
                                    <w:right w:val="nil"/>
                                  </w:tcBorders>
                                  <w:shd w:val="clear" w:color="auto" w:fill="auto"/>
                                </w:tcPr>
                                <w:p w14:paraId="43B1D0D3" w14:textId="77777777" w:rsidR="005447FE" w:rsidRPr="000D626F" w:rsidRDefault="005447FE" w:rsidP="00DC30C3">
                                  <w:pPr>
                                    <w:rPr>
                                      <w:sz w:val="20"/>
                                    </w:rPr>
                                  </w:pPr>
                                  <w:r w:rsidRPr="000D626F">
                                    <w:rPr>
                                      <w:sz w:val="20"/>
                                    </w:rPr>
                                    <w:t>Scenario</w:t>
                                  </w:r>
                                </w:p>
                              </w:tc>
                              <w:tc>
                                <w:tcPr>
                                  <w:tcW w:w="1248" w:type="dxa"/>
                                  <w:tcBorders>
                                    <w:top w:val="single" w:sz="12" w:space="0" w:color="auto"/>
                                    <w:left w:val="nil"/>
                                    <w:bottom w:val="single" w:sz="4" w:space="0" w:color="auto"/>
                                    <w:right w:val="nil"/>
                                  </w:tcBorders>
                                  <w:shd w:val="clear" w:color="auto" w:fill="auto"/>
                                </w:tcPr>
                                <w:p w14:paraId="17A5044C" w14:textId="77777777" w:rsidR="005447FE" w:rsidRPr="000D626F" w:rsidRDefault="005447FE" w:rsidP="000D626F">
                                  <w:pPr>
                                    <w:jc w:val="center"/>
                                    <w:rPr>
                                      <w:sz w:val="20"/>
                                    </w:rPr>
                                  </w:pPr>
                                  <w:r w:rsidRPr="000D626F">
                                    <w:rPr>
                                      <w:sz w:val="20"/>
                                    </w:rPr>
                                    <w:t>δ(s)</w:t>
                                  </w:r>
                                </w:p>
                              </w:tc>
                              <w:tc>
                                <w:tcPr>
                                  <w:tcW w:w="1248" w:type="dxa"/>
                                  <w:tcBorders>
                                    <w:top w:val="single" w:sz="12" w:space="0" w:color="auto"/>
                                    <w:left w:val="nil"/>
                                    <w:bottom w:val="single" w:sz="4" w:space="0" w:color="auto"/>
                                    <w:right w:val="nil"/>
                                  </w:tcBorders>
                                  <w:shd w:val="clear" w:color="auto" w:fill="auto"/>
                                </w:tcPr>
                                <w:p w14:paraId="30A2A2B0" w14:textId="77777777" w:rsidR="005447FE" w:rsidRPr="000D626F" w:rsidRDefault="005447FE" w:rsidP="000D626F">
                                  <w:pPr>
                                    <w:jc w:val="center"/>
                                    <w:rPr>
                                      <w:sz w:val="20"/>
                                    </w:rPr>
                                  </w:pPr>
                                  <w:r w:rsidRPr="000D626F">
                                    <w:rPr>
                                      <w:sz w:val="20"/>
                                    </w:rPr>
                                    <w:t>Runtime(</w:t>
                                  </w:r>
                                  <w:proofErr w:type="spellStart"/>
                                  <w:r w:rsidRPr="000D626F">
                                    <w:rPr>
                                      <w:sz w:val="20"/>
                                    </w:rPr>
                                    <w:t>ms</w:t>
                                  </w:r>
                                  <w:proofErr w:type="spellEnd"/>
                                  <w:r w:rsidRPr="000D626F">
                                    <w:rPr>
                                      <w:sz w:val="20"/>
                                    </w:rPr>
                                    <w:t>)</w:t>
                                  </w:r>
                                </w:p>
                              </w:tc>
                            </w:tr>
                            <w:tr w:rsidR="005447FE" w:rsidRPr="000D626F" w14:paraId="76C333E6" w14:textId="77777777" w:rsidTr="000D626F">
                              <w:trPr>
                                <w:jc w:val="center"/>
                              </w:trPr>
                              <w:tc>
                                <w:tcPr>
                                  <w:tcW w:w="1248" w:type="dxa"/>
                                  <w:tcBorders>
                                    <w:top w:val="single" w:sz="4" w:space="0" w:color="auto"/>
                                    <w:left w:val="nil"/>
                                    <w:bottom w:val="nil"/>
                                    <w:right w:val="nil"/>
                                  </w:tcBorders>
                                  <w:shd w:val="clear" w:color="auto" w:fill="auto"/>
                                </w:tcPr>
                                <w:p w14:paraId="6A314AB4" w14:textId="77777777" w:rsidR="005447FE" w:rsidRPr="000D626F" w:rsidRDefault="005447FE" w:rsidP="000D626F">
                                  <w:pPr>
                                    <w:rPr>
                                      <w:sz w:val="20"/>
                                    </w:rPr>
                                  </w:pPr>
                                  <w:r>
                                    <w:rPr>
                                      <w:sz w:val="20"/>
                                    </w:rPr>
                                    <w:t>Paris</w:t>
                                  </w:r>
                                </w:p>
                              </w:tc>
                              <w:tc>
                                <w:tcPr>
                                  <w:tcW w:w="1248" w:type="dxa"/>
                                  <w:tcBorders>
                                    <w:top w:val="single" w:sz="4" w:space="0" w:color="auto"/>
                                    <w:left w:val="nil"/>
                                    <w:bottom w:val="nil"/>
                                    <w:right w:val="nil"/>
                                  </w:tcBorders>
                                  <w:shd w:val="clear" w:color="auto" w:fill="auto"/>
                                </w:tcPr>
                                <w:p w14:paraId="000BD2E8" w14:textId="77777777" w:rsidR="005447FE" w:rsidRPr="000D626F" w:rsidRDefault="005447FE" w:rsidP="000D626F">
                                  <w:pPr>
                                    <w:jc w:val="center"/>
                                    <w:rPr>
                                      <w:sz w:val="20"/>
                                    </w:rPr>
                                  </w:pPr>
                                  <w:r>
                                    <w:rPr>
                                      <w:sz w:val="20"/>
                                    </w:rPr>
                                    <w:t>0.1</w:t>
                                  </w:r>
                                </w:p>
                              </w:tc>
                              <w:tc>
                                <w:tcPr>
                                  <w:tcW w:w="1248" w:type="dxa"/>
                                  <w:tcBorders>
                                    <w:top w:val="single" w:sz="4" w:space="0" w:color="auto"/>
                                    <w:left w:val="nil"/>
                                    <w:bottom w:val="nil"/>
                                    <w:right w:val="nil"/>
                                  </w:tcBorders>
                                  <w:shd w:val="clear" w:color="auto" w:fill="auto"/>
                                </w:tcPr>
                                <w:p w14:paraId="60A6B6E4" w14:textId="77777777" w:rsidR="005447FE" w:rsidRPr="000D626F" w:rsidRDefault="005447FE" w:rsidP="00DC30C3">
                                  <w:pPr>
                                    <w:ind w:right="230"/>
                                    <w:jc w:val="right"/>
                                    <w:rPr>
                                      <w:sz w:val="20"/>
                                    </w:rPr>
                                  </w:pPr>
                                  <w:r>
                                    <w:rPr>
                                      <w:sz w:val="20"/>
                                    </w:rPr>
                                    <w:t>13.65</w:t>
                                  </w:r>
                                </w:p>
                              </w:tc>
                            </w:tr>
                            <w:tr w:rsidR="005447FE" w:rsidRPr="000D626F" w14:paraId="74C5C101" w14:textId="77777777" w:rsidTr="000D626F">
                              <w:trPr>
                                <w:jc w:val="center"/>
                              </w:trPr>
                              <w:tc>
                                <w:tcPr>
                                  <w:tcW w:w="1248" w:type="dxa"/>
                                  <w:tcBorders>
                                    <w:top w:val="nil"/>
                                    <w:left w:val="nil"/>
                                    <w:bottom w:val="nil"/>
                                    <w:right w:val="nil"/>
                                  </w:tcBorders>
                                  <w:shd w:val="clear" w:color="auto" w:fill="auto"/>
                                </w:tcPr>
                                <w:p w14:paraId="39AAFBB0" w14:textId="77777777" w:rsidR="005447FE" w:rsidRPr="000D626F" w:rsidRDefault="005447FE" w:rsidP="000D626F">
                                  <w:pPr>
                                    <w:rPr>
                                      <w:sz w:val="20"/>
                                    </w:rPr>
                                  </w:pPr>
                                </w:p>
                              </w:tc>
                              <w:tc>
                                <w:tcPr>
                                  <w:tcW w:w="1248" w:type="dxa"/>
                                  <w:tcBorders>
                                    <w:top w:val="nil"/>
                                    <w:left w:val="nil"/>
                                    <w:bottom w:val="nil"/>
                                    <w:right w:val="nil"/>
                                  </w:tcBorders>
                                  <w:shd w:val="clear" w:color="auto" w:fill="auto"/>
                                </w:tcPr>
                                <w:p w14:paraId="6F864F99" w14:textId="77777777" w:rsidR="005447FE" w:rsidRPr="000D626F" w:rsidRDefault="005447FE" w:rsidP="000D626F">
                                  <w:pPr>
                                    <w:jc w:val="center"/>
                                    <w:rPr>
                                      <w:sz w:val="20"/>
                                    </w:rPr>
                                  </w:pPr>
                                  <w:r>
                                    <w:rPr>
                                      <w:sz w:val="20"/>
                                    </w:rPr>
                                    <w:t>0.2</w:t>
                                  </w:r>
                                </w:p>
                              </w:tc>
                              <w:tc>
                                <w:tcPr>
                                  <w:tcW w:w="1248" w:type="dxa"/>
                                  <w:tcBorders>
                                    <w:top w:val="nil"/>
                                    <w:left w:val="nil"/>
                                    <w:bottom w:val="nil"/>
                                    <w:right w:val="nil"/>
                                  </w:tcBorders>
                                  <w:shd w:val="clear" w:color="auto" w:fill="auto"/>
                                </w:tcPr>
                                <w:p w14:paraId="0EA8976C" w14:textId="77777777" w:rsidR="005447FE" w:rsidRPr="000D626F" w:rsidRDefault="005447FE" w:rsidP="00DC30C3">
                                  <w:pPr>
                                    <w:ind w:right="230"/>
                                    <w:jc w:val="right"/>
                                    <w:rPr>
                                      <w:sz w:val="20"/>
                                    </w:rPr>
                                  </w:pPr>
                                  <w:r>
                                    <w:rPr>
                                      <w:sz w:val="20"/>
                                    </w:rPr>
                                    <w:t>0.01</w:t>
                                  </w:r>
                                </w:p>
                              </w:tc>
                            </w:tr>
                            <w:tr w:rsidR="005447FE" w:rsidRPr="000D626F" w14:paraId="270A424E" w14:textId="77777777" w:rsidTr="000D626F">
                              <w:trPr>
                                <w:jc w:val="center"/>
                              </w:trPr>
                              <w:tc>
                                <w:tcPr>
                                  <w:tcW w:w="1248" w:type="dxa"/>
                                  <w:tcBorders>
                                    <w:top w:val="nil"/>
                                    <w:left w:val="nil"/>
                                    <w:bottom w:val="nil"/>
                                    <w:right w:val="nil"/>
                                  </w:tcBorders>
                                  <w:shd w:val="clear" w:color="auto" w:fill="auto"/>
                                </w:tcPr>
                                <w:p w14:paraId="618A3B19" w14:textId="77777777" w:rsidR="005447FE" w:rsidRPr="000D626F" w:rsidRDefault="005447FE" w:rsidP="000D626F">
                                  <w:pPr>
                                    <w:rPr>
                                      <w:sz w:val="20"/>
                                    </w:rPr>
                                  </w:pPr>
                                  <w:r>
                                    <w:rPr>
                                      <w:sz w:val="20"/>
                                    </w:rPr>
                                    <w:t>New York</w:t>
                                  </w:r>
                                </w:p>
                              </w:tc>
                              <w:tc>
                                <w:tcPr>
                                  <w:tcW w:w="1248" w:type="dxa"/>
                                  <w:tcBorders>
                                    <w:top w:val="nil"/>
                                    <w:left w:val="nil"/>
                                    <w:bottom w:val="nil"/>
                                    <w:right w:val="nil"/>
                                  </w:tcBorders>
                                  <w:shd w:val="clear" w:color="auto" w:fill="auto"/>
                                </w:tcPr>
                                <w:p w14:paraId="0F0A121D"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1065A8D2" w14:textId="77777777" w:rsidR="005447FE" w:rsidRPr="000D626F" w:rsidRDefault="005447FE" w:rsidP="00DC30C3">
                                  <w:pPr>
                                    <w:ind w:right="230"/>
                                    <w:jc w:val="right"/>
                                    <w:rPr>
                                      <w:sz w:val="20"/>
                                    </w:rPr>
                                  </w:pPr>
                                  <w:r>
                                    <w:rPr>
                                      <w:sz w:val="20"/>
                                    </w:rPr>
                                    <w:t>92.50</w:t>
                                  </w:r>
                                </w:p>
                              </w:tc>
                            </w:tr>
                            <w:tr w:rsidR="005447FE" w:rsidRPr="000D626F" w14:paraId="5ADFA34C" w14:textId="77777777" w:rsidTr="000D626F">
                              <w:trPr>
                                <w:jc w:val="center"/>
                              </w:trPr>
                              <w:tc>
                                <w:tcPr>
                                  <w:tcW w:w="1248" w:type="dxa"/>
                                  <w:tcBorders>
                                    <w:top w:val="nil"/>
                                    <w:left w:val="nil"/>
                                    <w:bottom w:val="nil"/>
                                    <w:right w:val="nil"/>
                                  </w:tcBorders>
                                  <w:shd w:val="clear" w:color="auto" w:fill="auto"/>
                                </w:tcPr>
                                <w:p w14:paraId="4F9E5EC9" w14:textId="77777777" w:rsidR="005447FE" w:rsidRPr="000D626F" w:rsidRDefault="005447FE" w:rsidP="000D626F">
                                  <w:pPr>
                                    <w:rPr>
                                      <w:sz w:val="20"/>
                                    </w:rPr>
                                  </w:pPr>
                                  <w:r>
                                    <w:rPr>
                                      <w:sz w:val="20"/>
                                    </w:rPr>
                                    <w:t>Singapore</w:t>
                                  </w:r>
                                </w:p>
                              </w:tc>
                              <w:tc>
                                <w:tcPr>
                                  <w:tcW w:w="1248" w:type="dxa"/>
                                  <w:tcBorders>
                                    <w:top w:val="nil"/>
                                    <w:left w:val="nil"/>
                                    <w:bottom w:val="nil"/>
                                    <w:right w:val="nil"/>
                                  </w:tcBorders>
                                  <w:shd w:val="clear" w:color="auto" w:fill="auto"/>
                                </w:tcPr>
                                <w:p w14:paraId="09A7248F"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6C3225C3" w14:textId="77777777" w:rsidR="005447FE" w:rsidRPr="000D626F" w:rsidRDefault="005447FE" w:rsidP="00DC30C3">
                                  <w:pPr>
                                    <w:ind w:right="230"/>
                                    <w:jc w:val="right"/>
                                    <w:rPr>
                                      <w:sz w:val="20"/>
                                    </w:rPr>
                                  </w:pPr>
                                  <w:r>
                                    <w:rPr>
                                      <w:sz w:val="20"/>
                                    </w:rPr>
                                    <w:t>33.33</w:t>
                                  </w:r>
                                </w:p>
                              </w:tc>
                            </w:tr>
                            <w:tr w:rsidR="005447FE" w:rsidRPr="000D626F" w14:paraId="4BF927AC" w14:textId="77777777" w:rsidTr="000D626F">
                              <w:trPr>
                                <w:jc w:val="center"/>
                              </w:trPr>
                              <w:tc>
                                <w:tcPr>
                                  <w:tcW w:w="1248" w:type="dxa"/>
                                  <w:tcBorders>
                                    <w:top w:val="nil"/>
                                    <w:left w:val="nil"/>
                                    <w:bottom w:val="single" w:sz="12" w:space="0" w:color="auto"/>
                                    <w:right w:val="nil"/>
                                  </w:tcBorders>
                                  <w:shd w:val="clear" w:color="auto" w:fill="auto"/>
                                </w:tcPr>
                                <w:p w14:paraId="50888562" w14:textId="77777777" w:rsidR="005447FE" w:rsidRPr="000D626F" w:rsidRDefault="005447FE" w:rsidP="000D626F">
                                  <w:pPr>
                                    <w:jc w:val="center"/>
                                    <w:rPr>
                                      <w:sz w:val="20"/>
                                    </w:rPr>
                                  </w:pPr>
                                </w:p>
                              </w:tc>
                              <w:tc>
                                <w:tcPr>
                                  <w:tcW w:w="1248" w:type="dxa"/>
                                  <w:tcBorders>
                                    <w:top w:val="nil"/>
                                    <w:left w:val="nil"/>
                                    <w:bottom w:val="single" w:sz="12" w:space="0" w:color="auto"/>
                                    <w:right w:val="nil"/>
                                  </w:tcBorders>
                                  <w:shd w:val="clear" w:color="auto" w:fill="auto"/>
                                </w:tcPr>
                                <w:p w14:paraId="2071D439" w14:textId="77777777" w:rsidR="005447FE" w:rsidRPr="000D626F" w:rsidRDefault="005447FE" w:rsidP="000D626F">
                                  <w:pPr>
                                    <w:jc w:val="center"/>
                                    <w:rPr>
                                      <w:sz w:val="20"/>
                                    </w:rPr>
                                  </w:pPr>
                                  <w:r>
                                    <w:rPr>
                                      <w:sz w:val="20"/>
                                    </w:rPr>
                                    <w:t>0.2</w:t>
                                  </w:r>
                                </w:p>
                              </w:tc>
                              <w:tc>
                                <w:tcPr>
                                  <w:tcW w:w="1248" w:type="dxa"/>
                                  <w:tcBorders>
                                    <w:top w:val="nil"/>
                                    <w:left w:val="nil"/>
                                    <w:bottom w:val="single" w:sz="12" w:space="0" w:color="auto"/>
                                    <w:right w:val="nil"/>
                                  </w:tcBorders>
                                  <w:shd w:val="clear" w:color="auto" w:fill="auto"/>
                                </w:tcPr>
                                <w:p w14:paraId="49E75D75" w14:textId="77777777" w:rsidR="005447FE" w:rsidRPr="000D626F" w:rsidRDefault="005447FE" w:rsidP="00DC30C3">
                                  <w:pPr>
                                    <w:ind w:right="230"/>
                                    <w:jc w:val="right"/>
                                    <w:rPr>
                                      <w:sz w:val="20"/>
                                    </w:rPr>
                                  </w:pPr>
                                  <w:r>
                                    <w:rPr>
                                      <w:sz w:val="20"/>
                                    </w:rPr>
                                    <w:t>23.01</w:t>
                                  </w:r>
                                </w:p>
                              </w:tc>
                            </w:tr>
                          </w:tbl>
                          <w:p w14:paraId="3073C6FB" w14:textId="77777777" w:rsidR="005447FE" w:rsidRDefault="005447FE" w:rsidP="000D626F">
                            <w:pPr>
                              <w:jc w:val="center"/>
                              <w:rPr>
                                <w:sz w:val="18"/>
                                <w:szCs w:val="18"/>
                              </w:rPr>
                            </w:pPr>
                          </w:p>
                          <w:p w14:paraId="64A54853" w14:textId="77777777" w:rsidR="005447FE" w:rsidRPr="000D626F" w:rsidRDefault="005447FE" w:rsidP="000D626F">
                            <w:pPr>
                              <w:jc w:val="center"/>
                              <w:rPr>
                                <w:sz w:val="18"/>
                                <w:szCs w:val="18"/>
                              </w:rPr>
                            </w:pPr>
                            <w:r w:rsidRPr="000D626F">
                              <w:rPr>
                                <w:sz w:val="18"/>
                                <w:szCs w:val="18"/>
                              </w:rPr>
                              <w:t xml:space="preserve">Table 1: </w:t>
                            </w:r>
                            <w:r>
                              <w:rPr>
                                <w:sz w:val="18"/>
                                <w:szCs w:val="18"/>
                              </w:rPr>
                              <w:t>Example table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BB0C2CE" id="_x0000_s1027" type="#_x0000_t202" style="position:absolute;left:0;text-align:left;margin-left:25.95pt;margin-top:-470.9pt;width:201.6pt;height:101.6pt;z-index:2516577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" stroked="f">
                <v:textbox style="mso-fit-shape-to-text:t">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1236"/>
                        <w:gridCol w:w="1272"/>
                      </w:tblGrid>
                      <w:tr w:rsidR="005447FE" w:rsidRPr="000D626F" w14:paraId="6A4813ED" w14:textId="77777777" w:rsidTr="00D70086">
                        <w:trPr>
                          <w:trHeight w:val="254"/>
                          <w:jc w:val="center"/>
                        </w:trPr>
                        <w:tc>
                          <w:tcPr>
                            <w:tcW w:w="1248" w:type="dxa"/>
                            <w:tcBorders>
                              <w:top w:val="single" w:sz="12" w:space="0" w:color="auto"/>
                              <w:left w:val="nil"/>
                              <w:bottom w:val="single" w:sz="4" w:space="0" w:color="auto"/>
                              <w:right w:val="nil"/>
                            </w:tcBorders>
                            <w:shd w:val="clear" w:color="auto" w:fill="auto"/>
                          </w:tcPr>
                          <w:p w14:paraId="43B1D0D3" w14:textId="77777777" w:rsidR="005447FE" w:rsidRPr="000D626F" w:rsidRDefault="005447FE" w:rsidP="00DC30C3">
                            <w:pPr>
                              <w:rPr>
                                <w:sz w:val="20"/>
                              </w:rPr>
                            </w:pPr>
                            <w:r w:rsidRPr="000D626F">
                              <w:rPr>
                                <w:sz w:val="20"/>
                              </w:rPr>
                              <w:t>Scenario</w:t>
                            </w:r>
                          </w:p>
                        </w:tc>
                        <w:tc>
                          <w:tcPr>
                            <w:tcW w:w="1248" w:type="dxa"/>
                            <w:tcBorders>
                              <w:top w:val="single" w:sz="12" w:space="0" w:color="auto"/>
                              <w:left w:val="nil"/>
                              <w:bottom w:val="single" w:sz="4" w:space="0" w:color="auto"/>
                              <w:right w:val="nil"/>
                            </w:tcBorders>
                            <w:shd w:val="clear" w:color="auto" w:fill="auto"/>
                          </w:tcPr>
                          <w:p w14:paraId="17A5044C" w14:textId="77777777" w:rsidR="005447FE" w:rsidRPr="000D626F" w:rsidRDefault="005447FE" w:rsidP="000D626F">
                            <w:pPr>
                              <w:jc w:val="center"/>
                              <w:rPr>
                                <w:sz w:val="20"/>
                              </w:rPr>
                            </w:pPr>
                            <w:r w:rsidRPr="000D626F">
                              <w:rPr>
                                <w:sz w:val="20"/>
                              </w:rPr>
                              <w:t>δ(s)</w:t>
                            </w:r>
                          </w:p>
                        </w:tc>
                        <w:tc>
                          <w:tcPr>
                            <w:tcW w:w="1248" w:type="dxa"/>
                            <w:tcBorders>
                              <w:top w:val="single" w:sz="12" w:space="0" w:color="auto"/>
                              <w:left w:val="nil"/>
                              <w:bottom w:val="single" w:sz="4" w:space="0" w:color="auto"/>
                              <w:right w:val="nil"/>
                            </w:tcBorders>
                            <w:shd w:val="clear" w:color="auto" w:fill="auto"/>
                          </w:tcPr>
                          <w:p w14:paraId="30A2A2B0" w14:textId="77777777" w:rsidR="005447FE" w:rsidRPr="000D626F" w:rsidRDefault="005447FE" w:rsidP="000D626F">
                            <w:pPr>
                              <w:jc w:val="center"/>
                              <w:rPr>
                                <w:sz w:val="20"/>
                              </w:rPr>
                            </w:pPr>
                            <w:r w:rsidRPr="000D626F">
                              <w:rPr>
                                <w:sz w:val="20"/>
                              </w:rPr>
                              <w:t>Runtime(</w:t>
                            </w:r>
                            <w:proofErr w:type="spellStart"/>
                            <w:r w:rsidRPr="000D626F">
                              <w:rPr>
                                <w:sz w:val="20"/>
                              </w:rPr>
                              <w:t>ms</w:t>
                            </w:r>
                            <w:proofErr w:type="spellEnd"/>
                            <w:r w:rsidRPr="000D626F">
                              <w:rPr>
                                <w:sz w:val="20"/>
                              </w:rPr>
                              <w:t>)</w:t>
                            </w:r>
                          </w:p>
                        </w:tc>
                      </w:tr>
                      <w:tr w:rsidR="005447FE" w:rsidRPr="000D626F" w14:paraId="76C333E6" w14:textId="77777777" w:rsidTr="000D626F">
                        <w:trPr>
                          <w:jc w:val="center"/>
                        </w:trPr>
                        <w:tc>
                          <w:tcPr>
                            <w:tcW w:w="1248" w:type="dxa"/>
                            <w:tcBorders>
                              <w:top w:val="single" w:sz="4" w:space="0" w:color="auto"/>
                              <w:left w:val="nil"/>
                              <w:bottom w:val="nil"/>
                              <w:right w:val="nil"/>
                            </w:tcBorders>
                            <w:shd w:val="clear" w:color="auto" w:fill="auto"/>
                          </w:tcPr>
                          <w:p w14:paraId="6A314AB4" w14:textId="77777777" w:rsidR="005447FE" w:rsidRPr="000D626F" w:rsidRDefault="005447FE" w:rsidP="000D626F">
                            <w:pPr>
                              <w:rPr>
                                <w:sz w:val="20"/>
                              </w:rPr>
                            </w:pPr>
                            <w:r>
                              <w:rPr>
                                <w:sz w:val="20"/>
                              </w:rPr>
                              <w:t>Paris</w:t>
                            </w:r>
                          </w:p>
                        </w:tc>
                        <w:tc>
                          <w:tcPr>
                            <w:tcW w:w="1248" w:type="dxa"/>
                            <w:tcBorders>
                              <w:top w:val="single" w:sz="4" w:space="0" w:color="auto"/>
                              <w:left w:val="nil"/>
                              <w:bottom w:val="nil"/>
                              <w:right w:val="nil"/>
                            </w:tcBorders>
                            <w:shd w:val="clear" w:color="auto" w:fill="auto"/>
                          </w:tcPr>
                          <w:p w14:paraId="000BD2E8" w14:textId="77777777" w:rsidR="005447FE" w:rsidRPr="000D626F" w:rsidRDefault="005447FE" w:rsidP="000D626F">
                            <w:pPr>
                              <w:jc w:val="center"/>
                              <w:rPr>
                                <w:sz w:val="20"/>
                              </w:rPr>
                            </w:pPr>
                            <w:r>
                              <w:rPr>
                                <w:sz w:val="20"/>
                              </w:rPr>
                              <w:t>0.1</w:t>
                            </w:r>
                          </w:p>
                        </w:tc>
                        <w:tc>
                          <w:tcPr>
                            <w:tcW w:w="1248" w:type="dxa"/>
                            <w:tcBorders>
                              <w:top w:val="single" w:sz="4" w:space="0" w:color="auto"/>
                              <w:left w:val="nil"/>
                              <w:bottom w:val="nil"/>
                              <w:right w:val="nil"/>
                            </w:tcBorders>
                            <w:shd w:val="clear" w:color="auto" w:fill="auto"/>
                          </w:tcPr>
                          <w:p w14:paraId="60A6B6E4" w14:textId="77777777" w:rsidR="005447FE" w:rsidRPr="000D626F" w:rsidRDefault="005447FE" w:rsidP="00DC30C3">
                            <w:pPr>
                              <w:ind w:right="230"/>
                              <w:jc w:val="right"/>
                              <w:rPr>
                                <w:sz w:val="20"/>
                              </w:rPr>
                            </w:pPr>
                            <w:r>
                              <w:rPr>
                                <w:sz w:val="20"/>
                              </w:rPr>
                              <w:t>13.65</w:t>
                            </w:r>
                          </w:p>
                        </w:tc>
                      </w:tr>
                      <w:tr w:rsidR="005447FE" w:rsidRPr="000D626F" w14:paraId="74C5C101" w14:textId="77777777" w:rsidTr="000D626F">
                        <w:trPr>
                          <w:jc w:val="center"/>
                        </w:trPr>
                        <w:tc>
                          <w:tcPr>
                            <w:tcW w:w="1248" w:type="dxa"/>
                            <w:tcBorders>
                              <w:top w:val="nil"/>
                              <w:left w:val="nil"/>
                              <w:bottom w:val="nil"/>
                              <w:right w:val="nil"/>
                            </w:tcBorders>
                            <w:shd w:val="clear" w:color="auto" w:fill="auto"/>
                          </w:tcPr>
                          <w:p w14:paraId="39AAFBB0" w14:textId="77777777" w:rsidR="005447FE" w:rsidRPr="000D626F" w:rsidRDefault="005447FE" w:rsidP="000D626F">
                            <w:pPr>
                              <w:rPr>
                                <w:sz w:val="20"/>
                              </w:rPr>
                            </w:pPr>
                          </w:p>
                        </w:tc>
                        <w:tc>
                          <w:tcPr>
                            <w:tcW w:w="1248" w:type="dxa"/>
                            <w:tcBorders>
                              <w:top w:val="nil"/>
                              <w:left w:val="nil"/>
                              <w:bottom w:val="nil"/>
                              <w:right w:val="nil"/>
                            </w:tcBorders>
                            <w:shd w:val="clear" w:color="auto" w:fill="auto"/>
                          </w:tcPr>
                          <w:p w14:paraId="6F864F99" w14:textId="77777777" w:rsidR="005447FE" w:rsidRPr="000D626F" w:rsidRDefault="005447FE" w:rsidP="000D626F">
                            <w:pPr>
                              <w:jc w:val="center"/>
                              <w:rPr>
                                <w:sz w:val="20"/>
                              </w:rPr>
                            </w:pPr>
                            <w:r>
                              <w:rPr>
                                <w:sz w:val="20"/>
                              </w:rPr>
                              <w:t>0.2</w:t>
                            </w:r>
                          </w:p>
                        </w:tc>
                        <w:tc>
                          <w:tcPr>
                            <w:tcW w:w="1248" w:type="dxa"/>
                            <w:tcBorders>
                              <w:top w:val="nil"/>
                              <w:left w:val="nil"/>
                              <w:bottom w:val="nil"/>
                              <w:right w:val="nil"/>
                            </w:tcBorders>
                            <w:shd w:val="clear" w:color="auto" w:fill="auto"/>
                          </w:tcPr>
                          <w:p w14:paraId="0EA8976C" w14:textId="77777777" w:rsidR="005447FE" w:rsidRPr="000D626F" w:rsidRDefault="005447FE" w:rsidP="00DC30C3">
                            <w:pPr>
                              <w:ind w:right="230"/>
                              <w:jc w:val="right"/>
                              <w:rPr>
                                <w:sz w:val="20"/>
                              </w:rPr>
                            </w:pPr>
                            <w:r>
                              <w:rPr>
                                <w:sz w:val="20"/>
                              </w:rPr>
                              <w:t>0.01</w:t>
                            </w:r>
                          </w:p>
                        </w:tc>
                      </w:tr>
                      <w:tr w:rsidR="005447FE" w:rsidRPr="000D626F" w14:paraId="270A424E" w14:textId="77777777" w:rsidTr="000D626F">
                        <w:trPr>
                          <w:jc w:val="center"/>
                        </w:trPr>
                        <w:tc>
                          <w:tcPr>
                            <w:tcW w:w="1248" w:type="dxa"/>
                            <w:tcBorders>
                              <w:top w:val="nil"/>
                              <w:left w:val="nil"/>
                              <w:bottom w:val="nil"/>
                              <w:right w:val="nil"/>
                            </w:tcBorders>
                            <w:shd w:val="clear" w:color="auto" w:fill="auto"/>
                          </w:tcPr>
                          <w:p w14:paraId="618A3B19" w14:textId="77777777" w:rsidR="005447FE" w:rsidRPr="000D626F" w:rsidRDefault="005447FE" w:rsidP="000D626F">
                            <w:pPr>
                              <w:rPr>
                                <w:sz w:val="20"/>
                              </w:rPr>
                            </w:pPr>
                            <w:r>
                              <w:rPr>
                                <w:sz w:val="20"/>
                              </w:rPr>
                              <w:t>New York</w:t>
                            </w:r>
                          </w:p>
                        </w:tc>
                        <w:tc>
                          <w:tcPr>
                            <w:tcW w:w="1248" w:type="dxa"/>
                            <w:tcBorders>
                              <w:top w:val="nil"/>
                              <w:left w:val="nil"/>
                              <w:bottom w:val="nil"/>
                              <w:right w:val="nil"/>
                            </w:tcBorders>
                            <w:shd w:val="clear" w:color="auto" w:fill="auto"/>
                          </w:tcPr>
                          <w:p w14:paraId="0F0A121D"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1065A8D2" w14:textId="77777777" w:rsidR="005447FE" w:rsidRPr="000D626F" w:rsidRDefault="005447FE" w:rsidP="00DC30C3">
                            <w:pPr>
                              <w:ind w:right="230"/>
                              <w:jc w:val="right"/>
                              <w:rPr>
                                <w:sz w:val="20"/>
                              </w:rPr>
                            </w:pPr>
                            <w:r>
                              <w:rPr>
                                <w:sz w:val="20"/>
                              </w:rPr>
                              <w:t>92.50</w:t>
                            </w:r>
                          </w:p>
                        </w:tc>
                      </w:tr>
                      <w:tr w:rsidR="005447FE" w:rsidRPr="000D626F" w14:paraId="5ADFA34C" w14:textId="77777777" w:rsidTr="000D626F">
                        <w:trPr>
                          <w:jc w:val="center"/>
                        </w:trPr>
                        <w:tc>
                          <w:tcPr>
                            <w:tcW w:w="1248" w:type="dxa"/>
                            <w:tcBorders>
                              <w:top w:val="nil"/>
                              <w:left w:val="nil"/>
                              <w:bottom w:val="nil"/>
                              <w:right w:val="nil"/>
                            </w:tcBorders>
                            <w:shd w:val="clear" w:color="auto" w:fill="auto"/>
                          </w:tcPr>
                          <w:p w14:paraId="4F9E5EC9" w14:textId="77777777" w:rsidR="005447FE" w:rsidRPr="000D626F" w:rsidRDefault="005447FE" w:rsidP="000D626F">
                            <w:pPr>
                              <w:rPr>
                                <w:sz w:val="20"/>
                              </w:rPr>
                            </w:pPr>
                            <w:r>
                              <w:rPr>
                                <w:sz w:val="20"/>
                              </w:rPr>
                              <w:t>Singapore</w:t>
                            </w:r>
                          </w:p>
                        </w:tc>
                        <w:tc>
                          <w:tcPr>
                            <w:tcW w:w="1248" w:type="dxa"/>
                            <w:tcBorders>
                              <w:top w:val="nil"/>
                              <w:left w:val="nil"/>
                              <w:bottom w:val="nil"/>
                              <w:right w:val="nil"/>
                            </w:tcBorders>
                            <w:shd w:val="clear" w:color="auto" w:fill="auto"/>
                          </w:tcPr>
                          <w:p w14:paraId="09A7248F"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6C3225C3" w14:textId="77777777" w:rsidR="005447FE" w:rsidRPr="000D626F" w:rsidRDefault="005447FE" w:rsidP="00DC30C3">
                            <w:pPr>
                              <w:ind w:right="230"/>
                              <w:jc w:val="right"/>
                              <w:rPr>
                                <w:sz w:val="20"/>
                              </w:rPr>
                            </w:pPr>
                            <w:r>
                              <w:rPr>
                                <w:sz w:val="20"/>
                              </w:rPr>
                              <w:t>33.33</w:t>
                            </w:r>
                          </w:p>
                        </w:tc>
                      </w:tr>
                      <w:tr w:rsidR="005447FE" w:rsidRPr="000D626F" w14:paraId="4BF927AC" w14:textId="77777777" w:rsidTr="000D626F">
                        <w:trPr>
                          <w:jc w:val="center"/>
                        </w:trPr>
                        <w:tc>
                          <w:tcPr>
                            <w:tcW w:w="1248" w:type="dxa"/>
                            <w:tcBorders>
                              <w:top w:val="nil"/>
                              <w:left w:val="nil"/>
                              <w:bottom w:val="single" w:sz="12" w:space="0" w:color="auto"/>
                              <w:right w:val="nil"/>
                            </w:tcBorders>
                            <w:shd w:val="clear" w:color="auto" w:fill="auto"/>
                          </w:tcPr>
                          <w:p w14:paraId="50888562" w14:textId="77777777" w:rsidR="005447FE" w:rsidRPr="000D626F" w:rsidRDefault="005447FE" w:rsidP="000D626F">
                            <w:pPr>
                              <w:jc w:val="center"/>
                              <w:rPr>
                                <w:sz w:val="20"/>
                              </w:rPr>
                            </w:pPr>
                          </w:p>
                        </w:tc>
                        <w:tc>
                          <w:tcPr>
                            <w:tcW w:w="1248" w:type="dxa"/>
                            <w:tcBorders>
                              <w:top w:val="nil"/>
                              <w:left w:val="nil"/>
                              <w:bottom w:val="single" w:sz="12" w:space="0" w:color="auto"/>
                              <w:right w:val="nil"/>
                            </w:tcBorders>
                            <w:shd w:val="clear" w:color="auto" w:fill="auto"/>
                          </w:tcPr>
                          <w:p w14:paraId="2071D439" w14:textId="77777777" w:rsidR="005447FE" w:rsidRPr="000D626F" w:rsidRDefault="005447FE" w:rsidP="000D626F">
                            <w:pPr>
                              <w:jc w:val="center"/>
                              <w:rPr>
                                <w:sz w:val="20"/>
                              </w:rPr>
                            </w:pPr>
                            <w:r>
                              <w:rPr>
                                <w:sz w:val="20"/>
                              </w:rPr>
                              <w:t>0.2</w:t>
                            </w:r>
                          </w:p>
                        </w:tc>
                        <w:tc>
                          <w:tcPr>
                            <w:tcW w:w="1248" w:type="dxa"/>
                            <w:tcBorders>
                              <w:top w:val="nil"/>
                              <w:left w:val="nil"/>
                              <w:bottom w:val="single" w:sz="12" w:space="0" w:color="auto"/>
                              <w:right w:val="nil"/>
                            </w:tcBorders>
                            <w:shd w:val="clear" w:color="auto" w:fill="auto"/>
                          </w:tcPr>
                          <w:p w14:paraId="49E75D75" w14:textId="77777777" w:rsidR="005447FE" w:rsidRPr="000D626F" w:rsidRDefault="005447FE" w:rsidP="00DC30C3">
                            <w:pPr>
                              <w:ind w:right="230"/>
                              <w:jc w:val="right"/>
                              <w:rPr>
                                <w:sz w:val="20"/>
                              </w:rPr>
                            </w:pPr>
                            <w:r>
                              <w:rPr>
                                <w:sz w:val="20"/>
                              </w:rPr>
                              <w:t>23.01</w:t>
                            </w:r>
                          </w:p>
                        </w:tc>
                      </w:tr>
                    </w:tbl>
                    <w:p w14:paraId="3073C6FB" w14:textId="77777777" w:rsidR="005447FE" w:rsidRDefault="005447FE" w:rsidP="000D626F">
                      <w:pPr>
                        <w:jc w:val="center"/>
                        <w:rPr>
                          <w:sz w:val="18"/>
                          <w:szCs w:val="18"/>
                        </w:rPr>
                      </w:pPr>
                    </w:p>
                    <w:p w14:paraId="64A54853" w14:textId="77777777" w:rsidR="005447FE" w:rsidRPr="000D626F" w:rsidRDefault="005447FE" w:rsidP="000D626F">
                      <w:pPr>
                        <w:jc w:val="center"/>
                        <w:rPr>
                          <w:sz w:val="18"/>
                          <w:szCs w:val="18"/>
                        </w:rPr>
                      </w:pPr>
                      <w:r w:rsidRPr="000D626F">
                        <w:rPr>
                          <w:sz w:val="18"/>
                          <w:szCs w:val="18"/>
                        </w:rPr>
                        <w:t xml:space="preserve">Table 1: </w:t>
                      </w:r>
                      <w:r>
                        <w:rPr>
                          <w:sz w:val="18"/>
                          <w:szCs w:val="18"/>
                        </w:rPr>
                        <w:t>Example table</w:t>
                      </w:r>
                    </w:p>
                  </w:txbxContent>
                </v:textbox>
                <w10:wrap type="square"/>
              </v:shape>
            </w:pict>
          </mc:Fallback>
        </mc:AlternateContent>
      </w:r>
      <w:r w:rsidR="00DC30C3">
        <w:t>4</w:t>
      </w:r>
      <w:r w:rsidR="00DC30C3">
        <w:tab/>
        <w:t xml:space="preserve">Tables </w:t>
      </w:r>
    </w:p>
    <w:p w14:paraId="72F9BF99" w14:textId="77777777" w:rsidR="00DC30C3" w:rsidRDefault="00DC30C3" w:rsidP="00DC30C3">
      <w:pPr>
        <w:pStyle w:val="Text"/>
      </w:pPr>
      <w:r w:rsidRPr="00DC30C3">
        <w:t>Tables are considered illustrations containing data. Therefore, they should also appear floated to the top (preferably) or bottom of the page, and with the captions below them.</w:t>
      </w:r>
      <w:r>
        <w:t xml:space="preserve"> If you are using MS Word, we recommend </w:t>
      </w:r>
      <w:r w:rsidR="007D2342">
        <w:t>inserting</w:t>
      </w:r>
      <w:r>
        <w:t xml:space="preserve"> tables inside a text box to ease positioning.</w:t>
      </w:r>
    </w:p>
    <w:p w14:paraId="723838F4" w14:textId="77777777" w:rsidR="001F01EA" w:rsidRDefault="00DC30C3" w:rsidP="00255BCC">
      <w:pPr>
        <w:pStyle w:val="Text"/>
        <w:ind w:firstLine="202"/>
      </w:pPr>
      <w:r>
        <w:t>It is encouraged to use the format shown in Table 1, where there are no vertical lines and only three horizontal ones: Two thi</w:t>
      </w:r>
      <w:r w:rsidR="00B4057E">
        <w:t>ck lines (1 ½ points) on top and bottom of the table and one thin l</w:t>
      </w:r>
      <w:r w:rsidR="00D70086">
        <w:t>ine (1 point) below the header.</w:t>
      </w:r>
    </w:p>
    <w:p w14:paraId="71EDE9E4" w14:textId="77777777" w:rsidR="00D70086" w:rsidRDefault="00D70086" w:rsidP="00255BCC">
      <w:pPr>
        <w:pStyle w:val="Text"/>
        <w:ind w:firstLine="202"/>
      </w:pPr>
      <w:r>
        <w:t>Notice also that n</w:t>
      </w:r>
      <w:r w:rsidRPr="00D70086">
        <w:t>umeric columns are right-aligned, making it easier to compare the numbers. Make sure to also right-align the corresponding headers, and to use the same precision for all numbers.</w:t>
      </w:r>
      <w:r>
        <w:t xml:space="preserve"> Also, try to </w:t>
      </w:r>
      <w:r w:rsidRPr="00D70086">
        <w:t>avoid unnecessary repetition, both between lines (no need to repeat the scenario name in this case) as well as in the content (units can be shown in the column header).</w:t>
      </w:r>
    </w:p>
    <w:p w14:paraId="4F32B668" w14:textId="77777777" w:rsidR="00C45BA9" w:rsidRDefault="00C45BA9" w:rsidP="00C45BA9">
      <w:pPr>
        <w:pStyle w:val="HeadingSection"/>
      </w:pPr>
      <w:r>
        <w:t>5</w:t>
      </w:r>
      <w:r>
        <w:tab/>
        <w:t xml:space="preserve">Formulas </w:t>
      </w:r>
    </w:p>
    <w:p w14:paraId="678C80E1" w14:textId="77777777" w:rsidR="009131F3" w:rsidRDefault="00C45BA9" w:rsidP="009131F3">
      <w:pPr>
        <w:pStyle w:val="HeadingAcknowledgments"/>
        <w:spacing w:before="0" w:after="0" w:line="220" w:lineRule="exact"/>
        <w:ind w:left="0" w:firstLine="0"/>
        <w:jc w:val="both"/>
        <w:rPr>
          <w:b w:val="0"/>
          <w:sz w:val="20"/>
        </w:rPr>
      </w:pPr>
      <w:r w:rsidRPr="00C45BA9">
        <w:rPr>
          <w:b w:val="0"/>
          <w:sz w:val="20"/>
        </w:rPr>
        <w:t xml:space="preserve">IJCAI's two-column format makes it difficult to typeset long </w:t>
      </w:r>
      <w:r>
        <w:rPr>
          <w:b w:val="0"/>
          <w:sz w:val="20"/>
        </w:rPr>
        <w:t>formulas</w:t>
      </w:r>
      <w:r w:rsidR="009131F3">
        <w:rPr>
          <w:b w:val="0"/>
          <w:sz w:val="20"/>
        </w:rPr>
        <w:t xml:space="preserve">. If your paper contains a significant number of </w:t>
      </w:r>
      <w:r w:rsidR="00CA3DE2">
        <w:rPr>
          <w:b w:val="0"/>
          <w:sz w:val="20"/>
        </w:rPr>
        <w:t>equations</w:t>
      </w:r>
      <w:r w:rsidR="00DF64A9">
        <w:rPr>
          <w:b w:val="0"/>
          <w:sz w:val="20"/>
        </w:rPr>
        <w:t>,</w:t>
      </w:r>
      <w:r w:rsidR="00CA3DE2">
        <w:rPr>
          <w:b w:val="0"/>
          <w:sz w:val="20"/>
        </w:rPr>
        <w:t xml:space="preserve"> we strongly recommend </w:t>
      </w:r>
      <w:r w:rsidR="00D70086">
        <w:rPr>
          <w:b w:val="0"/>
          <w:sz w:val="20"/>
        </w:rPr>
        <w:t>using</w:t>
      </w:r>
      <w:r w:rsidR="00CA3DE2">
        <w:rPr>
          <w:b w:val="0"/>
          <w:sz w:val="20"/>
        </w:rPr>
        <w:t xml:space="preserve"> </w:t>
      </w:r>
      <w:r w:rsidR="00D70086">
        <w:rPr>
          <w:b w:val="0"/>
          <w:sz w:val="20"/>
        </w:rPr>
        <w:t xml:space="preserve">the </w:t>
      </w:r>
      <w:r w:rsidR="009131F3" w:rsidRPr="009131F3">
        <w:rPr>
          <w:b w:val="0"/>
          <w:spacing w:val="-60"/>
          <w:sz w:val="20"/>
        </w:rPr>
        <w:t>L</w:t>
      </w:r>
      <w:r w:rsidR="009131F3" w:rsidRPr="009131F3">
        <w:rPr>
          <w:b w:val="0"/>
          <w:spacing w:val="-40"/>
          <w:position w:val="4"/>
          <w:sz w:val="20"/>
        </w:rPr>
        <w:t>A</w:t>
      </w:r>
      <w:r w:rsidR="009131F3" w:rsidRPr="009131F3">
        <w:rPr>
          <w:b w:val="0"/>
          <w:spacing w:val="-40"/>
          <w:sz w:val="20"/>
        </w:rPr>
        <w:t>TE</w:t>
      </w:r>
      <w:r w:rsidR="009131F3" w:rsidRPr="009131F3">
        <w:rPr>
          <w:b w:val="0"/>
          <w:sz w:val="20"/>
        </w:rPr>
        <w:t>X</w:t>
      </w:r>
      <w:r w:rsidR="009131F3">
        <w:rPr>
          <w:b w:val="0"/>
          <w:sz w:val="20"/>
        </w:rPr>
        <w:t xml:space="preserve"> </w:t>
      </w:r>
      <w:r w:rsidR="00DF64A9">
        <w:rPr>
          <w:b w:val="0"/>
          <w:sz w:val="20"/>
        </w:rPr>
        <w:t>document preparation system</w:t>
      </w:r>
      <w:r w:rsidR="009131F3">
        <w:rPr>
          <w:b w:val="0"/>
          <w:sz w:val="20"/>
        </w:rPr>
        <w:t xml:space="preserve">. </w:t>
      </w:r>
    </w:p>
    <w:p w14:paraId="1439346C" w14:textId="77777777" w:rsidR="009131F3" w:rsidRDefault="009131F3" w:rsidP="00D6061D">
      <w:pPr>
        <w:pStyle w:val="HeadingAcknowledgments"/>
        <w:spacing w:before="0" w:after="0" w:line="220" w:lineRule="exact"/>
        <w:ind w:left="0" w:firstLine="204"/>
        <w:jc w:val="both"/>
        <w:rPr>
          <w:b w:val="0"/>
          <w:sz w:val="20"/>
        </w:rPr>
      </w:pPr>
      <w:r>
        <w:rPr>
          <w:b w:val="0"/>
          <w:sz w:val="20"/>
        </w:rPr>
        <w:t>In your document</w:t>
      </w:r>
      <w:r w:rsidR="00BD21B6">
        <w:rPr>
          <w:b w:val="0"/>
          <w:sz w:val="20"/>
        </w:rPr>
        <w:t>, equation</w:t>
      </w:r>
      <w:r w:rsidR="00D6061D">
        <w:rPr>
          <w:b w:val="0"/>
          <w:sz w:val="20"/>
        </w:rPr>
        <w:t xml:space="preserve"> number</w:t>
      </w:r>
      <w:r w:rsidR="00BD21B6">
        <w:rPr>
          <w:b w:val="0"/>
          <w:sz w:val="20"/>
        </w:rPr>
        <w:t>s</w:t>
      </w:r>
      <w:r w:rsidR="00D6061D">
        <w:rPr>
          <w:b w:val="0"/>
          <w:sz w:val="20"/>
        </w:rPr>
        <w:t xml:space="preserve"> should </w:t>
      </w:r>
      <w:r w:rsidR="00BD21B6">
        <w:rPr>
          <w:b w:val="0"/>
          <w:sz w:val="20"/>
        </w:rPr>
        <w:t xml:space="preserve">be typeset with </w:t>
      </w:r>
      <w:r>
        <w:rPr>
          <w:b w:val="0"/>
          <w:sz w:val="20"/>
        </w:rPr>
        <w:t>the same font and size than the main text (10pt). Main symbols of the formula should not be smaller than 9pt.</w:t>
      </w:r>
    </w:p>
    <w:p w14:paraId="719CD04C" w14:textId="77777777" w:rsidR="009131F3" w:rsidRDefault="009131F3" w:rsidP="009131F3">
      <w:pPr>
        <w:pStyle w:val="HeadingAcknowledgments"/>
        <w:spacing w:before="0" w:after="0" w:line="220" w:lineRule="exact"/>
        <w:ind w:left="0" w:firstLine="426"/>
        <w:rPr>
          <w:b w:val="0"/>
          <w:sz w:val="20"/>
        </w:rPr>
      </w:pPr>
    </w:p>
    <w:p w14:paraId="27EFF53D" w14:textId="77777777" w:rsidR="009131F3" w:rsidRPr="00C45BA9" w:rsidRDefault="00D6061D" w:rsidP="00D6061D">
      <w:pPr>
        <w:pStyle w:val="HeadingAcknowledgments"/>
        <w:tabs>
          <w:tab w:val="clear" w:pos="1080"/>
          <w:tab w:val="center" w:pos="2410"/>
          <w:tab w:val="right" w:pos="4678"/>
        </w:tabs>
        <w:spacing w:before="0" w:after="0" w:line="220" w:lineRule="exact"/>
        <w:rPr>
          <w:b w:val="0"/>
          <w:sz w:val="20"/>
        </w:rPr>
      </w:pPr>
      <w:r>
        <w:rPr>
          <w:b w:val="0"/>
          <w:sz w:val="20"/>
        </w:rPr>
        <w:tab/>
      </w:r>
      <w:r>
        <w:rPr>
          <w:b w:val="0"/>
          <w:sz w:val="20"/>
        </w:rPr>
        <w:tab/>
      </w:r>
      <w:r w:rsidRPr="00D6061D">
        <w:rPr>
          <w:b w:val="0"/>
          <w:i/>
          <w:sz w:val="20"/>
        </w:rPr>
        <w:t>f(x)=</w:t>
      </w:r>
      <w:proofErr w:type="spellStart"/>
      <w:r w:rsidRPr="00D6061D">
        <w:rPr>
          <w:b w:val="0"/>
          <w:i/>
          <w:sz w:val="20"/>
        </w:rPr>
        <w:t>ax+b</w:t>
      </w:r>
      <w:proofErr w:type="spellEnd"/>
      <w:r>
        <w:rPr>
          <w:b w:val="0"/>
          <w:sz w:val="20"/>
        </w:rPr>
        <w:tab/>
      </w:r>
      <w:r w:rsidR="009131F3">
        <w:rPr>
          <w:b w:val="0"/>
          <w:sz w:val="20"/>
        </w:rPr>
        <w:t>(1)</w:t>
      </w:r>
    </w:p>
    <w:p w14:paraId="3B9FE1ED" w14:textId="77777777" w:rsidR="00D70086" w:rsidRDefault="00D70086" w:rsidP="005447FE">
      <w:pPr>
        <w:pStyle w:val="HeadingSection"/>
      </w:pPr>
      <w:r>
        <w:t>6</w:t>
      </w:r>
      <w:r>
        <w:tab/>
      </w:r>
      <w:r w:rsidRPr="00D70086">
        <w:t>Examples, Definitions, Theorems</w:t>
      </w:r>
      <w:r>
        <w:t xml:space="preserve"> and Similar Blocks</w:t>
      </w:r>
    </w:p>
    <w:p w14:paraId="7FAB26D9" w14:textId="77777777" w:rsidR="00D70086" w:rsidRDefault="00D70086" w:rsidP="00231E1F">
      <w:pPr>
        <w:pStyle w:val="HeadingAcknowledgments"/>
        <w:spacing w:before="0" w:after="0" w:line="220" w:lineRule="exact"/>
        <w:ind w:left="0" w:firstLine="0"/>
        <w:jc w:val="both"/>
        <w:rPr>
          <w:b w:val="0"/>
          <w:sz w:val="20"/>
        </w:rPr>
      </w:pPr>
      <w:r w:rsidRPr="00D70086">
        <w:rPr>
          <w:b w:val="0"/>
          <w:sz w:val="20"/>
        </w:rPr>
        <w:t xml:space="preserve">Examples, definitions, theorems, corollaries and similar must be written in their own paragraph. The paragraph must be separated by at least 2pt and no more than 5pt from the preceding and succeeding paragraphs. They must begin with the kind of item written in 10pt bold font followed by their number (e.g.: </w:t>
      </w:r>
      <w:r w:rsidRPr="00231E1F">
        <w:rPr>
          <w:bCs/>
          <w:sz w:val="20"/>
        </w:rPr>
        <w:t>Theorem 1</w:t>
      </w:r>
      <w:r w:rsidRPr="00D70086">
        <w:rPr>
          <w:b w:val="0"/>
          <w:sz w:val="20"/>
        </w:rPr>
        <w:t>), optionally followed by a title/summary between parentheses in non-bold font and ended with a period. After that the main body of the item follows, written in 10pt italics font (see below for examples).</w:t>
      </w:r>
    </w:p>
    <w:p w14:paraId="63FE464B" w14:textId="77777777" w:rsidR="00D70086" w:rsidRDefault="00D70086" w:rsidP="00A66D53">
      <w:pPr>
        <w:pStyle w:val="ExampleDefinition"/>
      </w:pPr>
      <w:r w:rsidRPr="00A66D53">
        <w:rPr>
          <w:rStyle w:val="ExampleDefinition--Heading"/>
        </w:rPr>
        <w:t>Example 1</w:t>
      </w:r>
      <w:r>
        <w:t xml:space="preserve"> </w:t>
      </w:r>
      <w:r w:rsidRPr="005447FE">
        <w:rPr>
          <w:rStyle w:val="ExampleDefinition--Title"/>
        </w:rPr>
        <w:t>(How to write an example)</w:t>
      </w:r>
      <w:r w:rsidRPr="005447FE">
        <w:rPr>
          <w:rStyle w:val="ExampleDefinition--Heading"/>
        </w:rPr>
        <w:t>.</w:t>
      </w:r>
      <w:r>
        <w:t xml:space="preserve"> </w:t>
      </w:r>
      <w:r w:rsidR="00A66D53">
        <w:t>This is a titled example.</w:t>
      </w:r>
    </w:p>
    <w:p w14:paraId="2CDBA801" w14:textId="77777777" w:rsidR="00D70086" w:rsidRDefault="00D70086" w:rsidP="005447FE">
      <w:pPr>
        <w:pStyle w:val="ExampleDefinition"/>
      </w:pPr>
      <w:r w:rsidRPr="005447FE">
        <w:rPr>
          <w:rStyle w:val="ExampleDefinition--Heading"/>
        </w:rPr>
        <w:t>Theorem 1.</w:t>
      </w:r>
      <w:r>
        <w:t xml:space="preserve"> This is an example of an untitled theorem.</w:t>
      </w:r>
    </w:p>
    <w:p w14:paraId="01C8F267" w14:textId="0D4A25E0" w:rsidR="005447FE" w:rsidRDefault="00B730B1" w:rsidP="005447FE">
      <w:pPr>
        <w:pStyle w:val="HeadingSection"/>
      </w:pPr>
      <w:r>
        <w:rPr>
          <w:rFonts w:hint="eastAsia"/>
          <w:lang w:eastAsia="zh-CN"/>
        </w:rPr>
        <w:t>7</w:t>
      </w:r>
      <w:r w:rsidR="005447FE">
        <w:tab/>
        <w:t>Proofs</w:t>
      </w:r>
    </w:p>
    <w:p w14:paraId="15080A33" w14:textId="6681FA98" w:rsidR="005447FE" w:rsidRDefault="005447FE" w:rsidP="005447FE">
      <w:pPr>
        <w:pStyle w:val="Text"/>
      </w:pPr>
      <w:r w:rsidRPr="005447FE">
        <w:t>Proofs must be written in their own paragraph</w:t>
      </w:r>
      <w:r w:rsidR="00841A0D">
        <w:rPr>
          <w:rFonts w:hint="eastAsia"/>
          <w:lang w:eastAsia="zh-CN"/>
        </w:rPr>
        <w:t>(s)</w:t>
      </w:r>
      <w:r w:rsidRPr="005447FE">
        <w:t xml:space="preserve"> separated by at least 2pt and no more than 5pt from the preceding and succeeding paragraphs. Proof paragraphs should start with the keyword ``Proof." in 10pt italics font. After that the proof follows in regular 10pt font. At the end of the proof, an unfilled square symbol (</w:t>
      </w:r>
      <w:proofErr w:type="spellStart"/>
      <w:r w:rsidRPr="005447FE">
        <w:t>qed</w:t>
      </w:r>
      <w:proofErr w:type="spellEnd"/>
      <w:r w:rsidRPr="005447FE">
        <w:t>) marks the end of the proof.</w:t>
      </w:r>
    </w:p>
    <w:p w14:paraId="707C0385" w14:textId="77777777" w:rsidR="005447FE" w:rsidRPr="005447FE" w:rsidRDefault="005447FE" w:rsidP="006B67A2">
      <w:pPr>
        <w:pStyle w:val="Proof"/>
      </w:pPr>
      <w:r w:rsidRPr="005447FE">
        <w:rPr>
          <w:rStyle w:val="Proof-Heading"/>
        </w:rPr>
        <w:t>Proof.</w:t>
      </w:r>
      <w:r>
        <w:t xml:space="preserve"> </w:t>
      </w:r>
      <w:r w:rsidRPr="005447FE">
        <w:t xml:space="preserve">This paragraph is an example of how a proof </w:t>
      </w:r>
      <w:r>
        <w:t>should look</w:t>
      </w:r>
      <w:r w:rsidRPr="005447FE">
        <w:t xml:space="preserve"> like</w:t>
      </w:r>
      <w:r w:rsidR="006B67A2">
        <w:t>.</w:t>
      </w:r>
      <w:r w:rsidR="006B67A2">
        <w:tab/>
      </w:r>
      <w:r>
        <w:t>□</w:t>
      </w:r>
    </w:p>
    <w:p w14:paraId="609FF09D" w14:textId="709BB46D" w:rsidR="00BD21B6" w:rsidRDefault="00B730B1" w:rsidP="009131F3">
      <w:pPr>
        <w:pStyle w:val="HeadingAcknowledgments"/>
      </w:pPr>
      <w:r>
        <w:rPr>
          <w:rFonts w:hint="eastAsia"/>
          <w:lang w:eastAsia="zh-CN"/>
        </w:rPr>
        <w:t>8</w:t>
      </w:r>
      <w:r w:rsidR="00BD21B6">
        <w:tab/>
        <w:t>Algorithms and Listings</w:t>
      </w:r>
    </w:p>
    <w:p w14:paraId="72DE9511" w14:textId="77777777" w:rsidR="00BD21B6" w:rsidRDefault="00BD21B6" w:rsidP="00662836">
      <w:pPr>
        <w:pStyle w:val="HeadingAcknowledgments"/>
        <w:spacing w:before="0" w:after="0" w:line="220" w:lineRule="exact"/>
        <w:ind w:left="0" w:firstLine="0"/>
        <w:jc w:val="both"/>
        <w:rPr>
          <w:b w:val="0"/>
          <w:sz w:val="20"/>
        </w:rPr>
      </w:pPr>
      <w:r w:rsidRPr="00BD21B6">
        <w:rPr>
          <w:b w:val="0"/>
          <w:sz w:val="20"/>
        </w:rPr>
        <w:t>Algorithms and listings are a special kind of figures. Like all illustrations, they should appear floated to the top (preferably) or bottom of the page. However, their caption should appear in the header, left-justified and enclosed between horizontal lines, as shown in Algorithm</w:t>
      </w:r>
      <w:r>
        <w:rPr>
          <w:b w:val="0"/>
          <w:sz w:val="20"/>
        </w:rPr>
        <w:t xml:space="preserve"> 1</w:t>
      </w:r>
      <w:r w:rsidRPr="00BD21B6">
        <w:rPr>
          <w:b w:val="0"/>
          <w:sz w:val="20"/>
        </w:rPr>
        <w:t xml:space="preserve">. The algorithm body should be terminated with another horizontal line. It is up to </w:t>
      </w:r>
      <w:r w:rsidRPr="00BD21B6">
        <w:rPr>
          <w:b w:val="0"/>
          <w:sz w:val="20"/>
        </w:rPr>
        <w:lastRenderedPageBreak/>
        <w:t>the authors to decide whether to show line numbers or not, how to format comments, etc.</w:t>
      </w:r>
    </w:p>
    <w:p w14:paraId="6009ABCE" w14:textId="77777777" w:rsidR="00662836" w:rsidRDefault="00662836" w:rsidP="00662836">
      <w:pPr>
        <w:pStyle w:val="HeadingAcknowledgments"/>
        <w:spacing w:before="0" w:after="0" w:line="220" w:lineRule="exact"/>
        <w:ind w:left="0" w:firstLine="204"/>
        <w:jc w:val="both"/>
        <w:rPr>
          <w:b w:val="0"/>
          <w:sz w:val="20"/>
        </w:rPr>
      </w:pPr>
      <w:r>
        <w:rPr>
          <w:b w:val="0"/>
          <w:sz w:val="20"/>
        </w:rPr>
        <w:t xml:space="preserve">We suggest </w:t>
      </w:r>
      <w:r w:rsidR="00D52A97">
        <w:rPr>
          <w:b w:val="0"/>
          <w:sz w:val="20"/>
        </w:rPr>
        <w:t>placing</w:t>
      </w:r>
      <w:r>
        <w:rPr>
          <w:b w:val="0"/>
          <w:sz w:val="20"/>
        </w:rPr>
        <w:t xml:space="preserve"> the algorithm inside a text box to ease positioning</w:t>
      </w:r>
      <w:r w:rsidR="00636604">
        <w:rPr>
          <w:b w:val="0"/>
          <w:sz w:val="20"/>
        </w:rPr>
        <w:t xml:space="preserve"> when using MS Word</w:t>
      </w:r>
      <w:r>
        <w:rPr>
          <w:b w:val="0"/>
          <w:sz w:val="20"/>
        </w:rPr>
        <w:t>.</w:t>
      </w:r>
    </w:p>
    <w:p w14:paraId="6E10D6C6" w14:textId="2065A054" w:rsidR="00A06CA4" w:rsidRDefault="00282637" w:rsidP="00A06CA4">
      <w:pPr>
        <w:pStyle w:val="HeadingAppendix"/>
      </w:pPr>
      <w:r>
        <w:rPr>
          <w:rFonts w:hint="eastAsia"/>
          <w:lang w:eastAsia="zh-CN"/>
        </w:rPr>
        <w:t>9</w:t>
      </w:r>
      <w:r w:rsidR="00A06CA4">
        <w:tab/>
      </w:r>
      <w:r w:rsidR="00A06CA4">
        <w:rPr>
          <w:spacing w:val="-60"/>
        </w:rPr>
        <w:t>L</w:t>
      </w:r>
      <w:r w:rsidR="00A06CA4">
        <w:rPr>
          <w:spacing w:val="-40"/>
          <w:position w:val="4"/>
          <w:sz w:val="14"/>
        </w:rPr>
        <w:t>A</w:t>
      </w:r>
      <w:r w:rsidR="00A06CA4">
        <w:rPr>
          <w:spacing w:val="-40"/>
        </w:rPr>
        <w:t>TE</w:t>
      </w:r>
      <w:r w:rsidR="00A06CA4">
        <w:t>X and Word Style Files</w:t>
      </w:r>
    </w:p>
    <w:p w14:paraId="170C5B13" w14:textId="7A87A683" w:rsidR="00A06CA4" w:rsidRDefault="00A06CA4" w:rsidP="00A06CA4">
      <w:pPr>
        <w:pStyle w:val="Text"/>
      </w:pPr>
      <w:r>
        <w:t xml:space="preserve">The </w:t>
      </w:r>
      <w:r>
        <w:rPr>
          <w:spacing w:val="-60"/>
        </w:rPr>
        <w:t>L</w:t>
      </w:r>
      <w:r>
        <w:rPr>
          <w:spacing w:val="-40"/>
          <w:position w:val="4"/>
          <w:sz w:val="14"/>
        </w:rPr>
        <w:t>A</w:t>
      </w:r>
      <w:r>
        <w:rPr>
          <w:spacing w:val="-40"/>
        </w:rPr>
        <w:t>TE</w:t>
      </w:r>
      <w:r>
        <w:t>X and Word style files are available on the IJCAI</w:t>
      </w:r>
      <w:r w:rsidR="00BF1F4D">
        <w:rPr>
          <w:rFonts w:hint="eastAsia"/>
          <w:lang w:eastAsia="zh-CN"/>
        </w:rPr>
        <w:t>-</w:t>
      </w:r>
      <w:ins w:id="12" w:author="Tito Cru" w:date="2025-12-02T15:46:00Z">
        <w:r w:rsidR="00813F40">
          <w:rPr>
            <w:lang w:eastAsia="zh-CN"/>
          </w:rPr>
          <w:t xml:space="preserve">ECAI </w:t>
        </w:r>
      </w:ins>
      <w:r w:rsidR="00BF1F4D">
        <w:rPr>
          <w:rFonts w:hint="eastAsia"/>
          <w:lang w:eastAsia="zh-CN"/>
        </w:rPr>
        <w:t>2</w:t>
      </w:r>
      <w:ins w:id="13" w:author="Tito Cru" w:date="2025-12-02T15:46:00Z">
        <w:r w:rsidR="00813F40">
          <w:rPr>
            <w:lang w:eastAsia="zh-CN"/>
          </w:rPr>
          <w:t>6</w:t>
        </w:r>
      </w:ins>
      <w:del w:id="14" w:author="Tito Cru" w:date="2025-12-02T15:46:00Z">
        <w:r w:rsidR="00BF1F4D" w:rsidDel="00813F40">
          <w:rPr>
            <w:rFonts w:hint="eastAsia"/>
            <w:lang w:eastAsia="zh-CN"/>
          </w:rPr>
          <w:delText>5</w:delText>
        </w:r>
      </w:del>
      <w:r>
        <w:t xml:space="preserve"> website, </w:t>
      </w:r>
      <w:r w:rsidRPr="00206137">
        <w:t>https:/</w:t>
      </w:r>
      <w:r w:rsidR="00BF1F4D">
        <w:rPr>
          <w:rFonts w:hint="eastAsia"/>
          <w:lang w:eastAsia="zh-CN"/>
        </w:rPr>
        <w:t>/202</w:t>
      </w:r>
      <w:ins w:id="15" w:author="Tito Cru" w:date="2025-12-02T15:46:00Z">
        <w:r w:rsidR="00813F40">
          <w:rPr>
            <w:lang w:eastAsia="zh-CN"/>
          </w:rPr>
          <w:t>6</w:t>
        </w:r>
      </w:ins>
      <w:del w:id="16" w:author="Tito Cru" w:date="2025-12-02T15:46:00Z">
        <w:r w:rsidR="00BF1F4D" w:rsidDel="00813F40">
          <w:rPr>
            <w:rFonts w:hint="eastAsia"/>
            <w:lang w:eastAsia="zh-CN"/>
          </w:rPr>
          <w:delText>5</w:delText>
        </w:r>
      </w:del>
      <w:r w:rsidRPr="00206137">
        <w:t>.ijcai.org/</w:t>
      </w:r>
      <w:r>
        <w:t>. These style files implement the formatting instructions in this document.</w:t>
      </w:r>
    </w:p>
    <w:p w14:paraId="500EA62B" w14:textId="12F30CB9" w:rsidR="00A06CA4" w:rsidRDefault="00A06CA4" w:rsidP="00A06CA4">
      <w:pPr>
        <w:pStyle w:val="Text"/>
      </w:pPr>
      <w:r>
        <w:tab/>
        <w:t xml:space="preserve">The </w:t>
      </w:r>
      <w:r>
        <w:rPr>
          <w:spacing w:val="-60"/>
        </w:rPr>
        <w:t>L</w:t>
      </w:r>
      <w:r>
        <w:rPr>
          <w:spacing w:val="-40"/>
          <w:position w:val="4"/>
          <w:sz w:val="14"/>
        </w:rPr>
        <w:t>A</w:t>
      </w:r>
      <w:r>
        <w:rPr>
          <w:spacing w:val="-40"/>
        </w:rPr>
        <w:t>T</w:t>
      </w:r>
      <w:r w:rsidRPr="00231E1F">
        <w:rPr>
          <w:spacing w:val="-40"/>
          <w:vertAlign w:val="subscript"/>
        </w:rPr>
        <w:t>E</w:t>
      </w:r>
      <w:r>
        <w:t xml:space="preserve">X files are </w:t>
      </w:r>
      <w:r>
        <w:rPr>
          <w:rFonts w:ascii="Courier New" w:hAnsi="Courier New" w:cs="Courier New"/>
        </w:rPr>
        <w:t>ijcai2</w:t>
      </w:r>
      <w:ins w:id="17" w:author="Tito Cru" w:date="2025-12-02T15:46:00Z">
        <w:r w:rsidR="00813F40">
          <w:rPr>
            <w:rFonts w:ascii="Courier New" w:hAnsi="Courier New" w:cs="Courier New"/>
          </w:rPr>
          <w:t>6</w:t>
        </w:r>
      </w:ins>
      <w:del w:id="18" w:author="Tito Cru" w:date="2025-12-02T15:46:00Z">
        <w:r w:rsidR="008747C0" w:rsidDel="00813F40">
          <w:rPr>
            <w:rFonts w:ascii="Courier New" w:hAnsi="Courier New" w:cs="Courier New" w:hint="eastAsia"/>
            <w:lang w:eastAsia="zh-CN"/>
          </w:rPr>
          <w:delText>5</w:delText>
        </w:r>
      </w:del>
      <w:r>
        <w:rPr>
          <w:rFonts w:ascii="Courier New" w:hAnsi="Courier New" w:cs="Courier New"/>
        </w:rPr>
        <w:t>.sty</w:t>
      </w:r>
      <w:r>
        <w:t xml:space="preserve"> and </w:t>
      </w:r>
      <w:r>
        <w:rPr>
          <w:rFonts w:ascii="Courier New" w:hAnsi="Courier New" w:cs="Courier New"/>
        </w:rPr>
        <w:t>ijcai2</w:t>
      </w:r>
      <w:ins w:id="19" w:author="Tito Cru" w:date="2025-12-02T15:46:00Z">
        <w:r w:rsidR="00813F40">
          <w:rPr>
            <w:rFonts w:ascii="Courier New" w:hAnsi="Courier New" w:cs="Courier New"/>
          </w:rPr>
          <w:t>6</w:t>
        </w:r>
      </w:ins>
      <w:del w:id="20" w:author="Tito Cru" w:date="2025-12-02T15:46:00Z">
        <w:r w:rsidR="002A63DE" w:rsidDel="00813F40">
          <w:rPr>
            <w:rFonts w:ascii="Courier New" w:hAnsi="Courier New" w:cs="Courier New" w:hint="eastAsia"/>
            <w:lang w:eastAsia="zh-CN"/>
          </w:rPr>
          <w:delText>5</w:delText>
        </w:r>
      </w:del>
      <w:r>
        <w:rPr>
          <w:rFonts w:ascii="Courier New" w:hAnsi="Courier New" w:cs="Courier New"/>
        </w:rPr>
        <w:t>.tex</w:t>
      </w:r>
      <w:r>
        <w:t xml:space="preserve">, and the </w:t>
      </w:r>
      <w:proofErr w:type="spellStart"/>
      <w:r>
        <w:t>Bib</w:t>
      </w:r>
      <w:r>
        <w:rPr>
          <w:spacing w:val="-40"/>
        </w:rPr>
        <w:t>T</w:t>
      </w:r>
      <w:r w:rsidRPr="00231E1F">
        <w:rPr>
          <w:spacing w:val="-40"/>
          <w:vertAlign w:val="subscript"/>
        </w:rPr>
        <w:t>E</w:t>
      </w:r>
      <w:r>
        <w:t>X</w:t>
      </w:r>
      <w:proofErr w:type="spellEnd"/>
      <w:r>
        <w:t xml:space="preserve"> files are </w:t>
      </w:r>
      <w:proofErr w:type="spellStart"/>
      <w:r>
        <w:rPr>
          <w:rFonts w:ascii="Courier New" w:hAnsi="Courier New" w:cs="Courier New"/>
        </w:rPr>
        <w:t>named.bst</w:t>
      </w:r>
      <w:proofErr w:type="spellEnd"/>
      <w:r>
        <w:t xml:space="preserve"> and </w:t>
      </w:r>
      <w:r>
        <w:rPr>
          <w:rFonts w:ascii="Courier New" w:hAnsi="Courier New" w:cs="Courier New"/>
        </w:rPr>
        <w:t>ijcai2</w:t>
      </w:r>
      <w:ins w:id="21" w:author="Tito Cru" w:date="2025-12-02T15:46:00Z">
        <w:r w:rsidR="00813F40">
          <w:rPr>
            <w:rFonts w:ascii="Courier New" w:hAnsi="Courier New" w:cs="Courier New"/>
          </w:rPr>
          <w:t>6</w:t>
        </w:r>
      </w:ins>
      <w:del w:id="22" w:author="Tito Cru" w:date="2025-12-02T15:46:00Z">
        <w:r w:rsidR="000F5C9D" w:rsidDel="00813F40">
          <w:rPr>
            <w:rFonts w:ascii="Courier New" w:hAnsi="Courier New" w:cs="Courier New" w:hint="eastAsia"/>
            <w:lang w:eastAsia="zh-CN"/>
          </w:rPr>
          <w:delText>5</w:delText>
        </w:r>
      </w:del>
      <w:r>
        <w:rPr>
          <w:rFonts w:ascii="Courier New" w:hAnsi="Courier New" w:cs="Courier New"/>
        </w:rPr>
        <w:t>.bib</w:t>
      </w:r>
      <w:r>
        <w:t xml:space="preserve">. The </w:t>
      </w:r>
      <w:r>
        <w:rPr>
          <w:spacing w:val="-60"/>
        </w:rPr>
        <w:t>L</w:t>
      </w:r>
      <w:r>
        <w:rPr>
          <w:spacing w:val="-40"/>
          <w:position w:val="4"/>
          <w:sz w:val="14"/>
        </w:rPr>
        <w:t>A</w:t>
      </w:r>
      <w:r>
        <w:rPr>
          <w:spacing w:val="-40"/>
        </w:rPr>
        <w:t>T</w:t>
      </w:r>
      <w:r w:rsidRPr="00231E1F">
        <w:rPr>
          <w:spacing w:val="-40"/>
          <w:vertAlign w:val="subscript"/>
        </w:rPr>
        <w:t>E</w:t>
      </w:r>
      <w:r>
        <w:t xml:space="preserve">X style file is for version 2e of </w:t>
      </w:r>
      <w:r>
        <w:rPr>
          <w:spacing w:val="-60"/>
        </w:rPr>
        <w:t>L</w:t>
      </w:r>
      <w:r>
        <w:rPr>
          <w:spacing w:val="-40"/>
          <w:position w:val="4"/>
          <w:sz w:val="14"/>
        </w:rPr>
        <w:t>A</w:t>
      </w:r>
      <w:r>
        <w:rPr>
          <w:spacing w:val="-40"/>
        </w:rPr>
        <w:t>T</w:t>
      </w:r>
      <w:r w:rsidRPr="00231E1F">
        <w:rPr>
          <w:spacing w:val="-40"/>
          <w:vertAlign w:val="subscript"/>
        </w:rPr>
        <w:t>E</w:t>
      </w:r>
      <w:r>
        <w:t xml:space="preserve">X, and the </w:t>
      </w:r>
      <w:proofErr w:type="spellStart"/>
      <w:r>
        <w:t>Bib</w:t>
      </w:r>
      <w:r>
        <w:rPr>
          <w:spacing w:val="-40"/>
        </w:rPr>
        <w:t>T</w:t>
      </w:r>
      <w:r w:rsidRPr="00231E1F">
        <w:rPr>
          <w:spacing w:val="-40"/>
          <w:vertAlign w:val="subscript"/>
        </w:rPr>
        <w:t>E</w:t>
      </w:r>
      <w:r>
        <w:t>X</w:t>
      </w:r>
      <w:proofErr w:type="spellEnd"/>
      <w:r>
        <w:t xml:space="preserve"> style file is for version 0.99c of </w:t>
      </w:r>
      <w:proofErr w:type="spellStart"/>
      <w:r>
        <w:t>Bib</w:t>
      </w:r>
      <w:r>
        <w:rPr>
          <w:spacing w:val="-40"/>
        </w:rPr>
        <w:t>T</w:t>
      </w:r>
      <w:r w:rsidRPr="00231E1F">
        <w:rPr>
          <w:spacing w:val="-40"/>
          <w:vertAlign w:val="subscript"/>
        </w:rPr>
        <w:t>E</w:t>
      </w:r>
      <w:r>
        <w:t>X</w:t>
      </w:r>
      <w:proofErr w:type="spellEnd"/>
      <w:r>
        <w:t xml:space="preserve"> (</w:t>
      </w:r>
      <w:r>
        <w:rPr>
          <w:i/>
        </w:rPr>
        <w:t>not</w:t>
      </w:r>
      <w:r>
        <w:t xml:space="preserve"> version 0.98i). </w:t>
      </w:r>
    </w:p>
    <w:p w14:paraId="459E51CE" w14:textId="3CC6F3D6" w:rsidR="0094016C" w:rsidRDefault="00A06CA4" w:rsidP="00A06CA4">
      <w:pPr>
        <w:pStyle w:val="Text"/>
        <w:ind w:firstLine="202"/>
      </w:pPr>
      <w:r>
        <w:t xml:space="preserve">The Microsoft Word style file consists of a single file, </w:t>
      </w:r>
      <w:r>
        <w:rPr>
          <w:rFonts w:ascii="Courier New" w:hAnsi="Courier New" w:cs="Courier New"/>
        </w:rPr>
        <w:t>ijcai2</w:t>
      </w:r>
      <w:ins w:id="23" w:author="Tito Cru" w:date="2025-12-02T15:46:00Z">
        <w:r w:rsidR="00813F40">
          <w:rPr>
            <w:rFonts w:ascii="Courier New" w:hAnsi="Courier New" w:cs="Courier New"/>
          </w:rPr>
          <w:t>6</w:t>
        </w:r>
      </w:ins>
      <w:del w:id="24" w:author="Tito Cru" w:date="2025-12-02T15:46:00Z">
        <w:r w:rsidR="008027C4" w:rsidDel="00813F40">
          <w:rPr>
            <w:rFonts w:ascii="Courier New" w:hAnsi="Courier New" w:cs="Courier New" w:hint="eastAsia"/>
            <w:lang w:eastAsia="zh-CN"/>
          </w:rPr>
          <w:delText>5</w:delText>
        </w:r>
      </w:del>
      <w:r w:rsidRPr="00255BCC">
        <w:rPr>
          <w:rFonts w:ascii="Courier New" w:hAnsi="Courier New" w:cs="Courier New"/>
        </w:rPr>
        <w:t>.doc</w:t>
      </w:r>
      <w:r>
        <w:rPr>
          <w:rFonts w:ascii="Courier New" w:hAnsi="Courier New" w:cs="Courier New"/>
        </w:rPr>
        <w:t>x</w:t>
      </w:r>
      <w:r>
        <w:t xml:space="preserve">. </w:t>
      </w:r>
    </w:p>
    <w:p w14:paraId="5D099749" w14:textId="1A36DBE3" w:rsidR="00A06CA4" w:rsidRDefault="00A06CA4" w:rsidP="00A06CA4">
      <w:pPr>
        <w:pStyle w:val="Text"/>
        <w:ind w:firstLine="202"/>
      </w:pPr>
      <w:r>
        <w:t xml:space="preserve">These Microsoft Word and </w:t>
      </w:r>
      <w:r>
        <w:rPr>
          <w:spacing w:val="-60"/>
        </w:rPr>
        <w:t>L</w:t>
      </w:r>
      <w:r>
        <w:rPr>
          <w:spacing w:val="-40"/>
          <w:position w:val="4"/>
          <w:sz w:val="14"/>
        </w:rPr>
        <w:t>A</w:t>
      </w:r>
      <w:r>
        <w:rPr>
          <w:spacing w:val="-40"/>
        </w:rPr>
        <w:t>T</w:t>
      </w:r>
      <w:r w:rsidRPr="00231E1F">
        <w:rPr>
          <w:spacing w:val="-40"/>
          <w:vertAlign w:val="subscript"/>
        </w:rPr>
        <w:t>E</w:t>
      </w:r>
      <w:r>
        <w:t>X files contain the source of the present document and may serve as a formatting sample.</w:t>
      </w:r>
    </w:p>
    <w:p w14:paraId="53FDB94A" w14:textId="7EEF6F72" w:rsidR="00A06CA4" w:rsidRDefault="00A06CA4" w:rsidP="00A06CA4">
      <w:pPr>
        <w:pStyle w:val="Text"/>
      </w:pPr>
      <w:r>
        <w:rPr>
          <w:noProof/>
        </w:rPr>
        <mc:AlternateContent>
          <mc:Choice Requires="wps">
            <w:drawing>
              <wp:anchor distT="45720" distB="45720" distL="114300" distR="114300" simplePos="0" relativeHeight="251659776" behindDoc="0" locked="0" layoutInCell="1" allowOverlap="0" wp14:anchorId="44E1AB6C" wp14:editId="207A212F">
                <wp:simplePos x="0" y="0"/>
                <wp:positionH relativeFrom="column">
                  <wp:posOffset>-47625</wp:posOffset>
                </wp:positionH>
                <wp:positionV relativeFrom="paragraph">
                  <wp:posOffset>-5808345</wp:posOffset>
                </wp:positionV>
                <wp:extent cx="3136900" cy="21424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0"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67E075" w14:textId="77777777" w:rsidR="00A06CA4" w:rsidRPr="00255BCC" w:rsidRDefault="00A06CA4" w:rsidP="00A06CA4">
                            <w:pPr>
                              <w:pBdr>
                                <w:top w:val="single" w:sz="12" w:space="1" w:color="auto"/>
                                <w:bottom w:val="single" w:sz="8" w:space="1" w:color="auto"/>
                              </w:pBdr>
                              <w:rPr>
                                <w:sz w:val="20"/>
                                <w:szCs w:val="18"/>
                              </w:rPr>
                            </w:pPr>
                            <w:r w:rsidRPr="00255BCC">
                              <w:rPr>
                                <w:b/>
                                <w:sz w:val="20"/>
                                <w:szCs w:val="18"/>
                              </w:rPr>
                              <w:t>Algorithm 1</w:t>
                            </w:r>
                            <w:r>
                              <w:rPr>
                                <w:b/>
                                <w:sz w:val="20"/>
                                <w:szCs w:val="18"/>
                              </w:rPr>
                              <w:t xml:space="preserve"> </w:t>
                            </w:r>
                            <w:r>
                              <w:rPr>
                                <w:sz w:val="20"/>
                                <w:szCs w:val="18"/>
                              </w:rPr>
                              <w:t>Example Algorithm</w:t>
                            </w:r>
                          </w:p>
                          <w:p w14:paraId="211AE70F"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201EFC59"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5FC3AA43"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7067B490"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5586EB8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34076826"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1B33512C"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1ABDD6E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7FE96407"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37AF6F2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6047384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2747D0B8"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091EE828" w14:textId="77777777" w:rsidR="00A06CA4" w:rsidRPr="0069447D" w:rsidRDefault="00A06CA4" w:rsidP="00A06CA4">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4E1AB6C" id="_x0000_s1028" type="#_x0000_t202" style="position:absolute;left:0;text-align:left;margin-left:-3.75pt;margin-top:-457.35pt;width:247pt;height:168.7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" o:allowoverlap="f" stroked="f">
                <v:textbox style="mso-fit-shape-to-text:t">
                  <w:txbxContent>
                    <w:p w14:paraId="7967E075" w14:textId="77777777" w:rsidR="00A06CA4" w:rsidRPr="00255BCC" w:rsidRDefault="00A06CA4" w:rsidP="00A06CA4">
                      <w:pPr>
                        <w:pBdr>
                          <w:top w:val="single" w:sz="12" w:space="1" w:color="auto"/>
                          <w:bottom w:val="single" w:sz="8" w:space="1" w:color="auto"/>
                        </w:pBdr>
                        <w:rPr>
                          <w:sz w:val="20"/>
                          <w:szCs w:val="18"/>
                        </w:rPr>
                      </w:pPr>
                      <w:r w:rsidRPr="00255BCC">
                        <w:rPr>
                          <w:b/>
                          <w:sz w:val="20"/>
                          <w:szCs w:val="18"/>
                        </w:rPr>
                        <w:t>Algorithm 1</w:t>
                      </w:r>
                      <w:r>
                        <w:rPr>
                          <w:b/>
                          <w:sz w:val="20"/>
                          <w:szCs w:val="18"/>
                        </w:rPr>
                        <w:t xml:space="preserve"> </w:t>
                      </w:r>
                      <w:r>
                        <w:rPr>
                          <w:sz w:val="20"/>
                          <w:szCs w:val="18"/>
                        </w:rPr>
                        <w:t>Example Algorithm</w:t>
                      </w:r>
                    </w:p>
                    <w:p w14:paraId="211AE70F"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201EFC59"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5FC3AA43"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7067B490"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5586EB8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34076826"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1B33512C"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1ABDD6E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7FE96407"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37AF6F2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6047384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2747D0B8"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091EE828" w14:textId="77777777" w:rsidR="00A06CA4" w:rsidRPr="0069447D" w:rsidRDefault="00A06CA4" w:rsidP="00A06CA4">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topAndBottom"/>
              </v:shape>
            </w:pict>
          </mc:Fallback>
        </mc:AlternateContent>
      </w:r>
      <w:r>
        <w:tab/>
        <w:t>Further information on using these styles for the preparation of papers for IJCAI-</w:t>
      </w:r>
      <w:ins w:id="25" w:author="Tito Cru" w:date="2025-12-02T15:46:00Z">
        <w:r w:rsidR="00813F40">
          <w:t xml:space="preserve">ECAI </w:t>
        </w:r>
      </w:ins>
      <w:r>
        <w:t>2</w:t>
      </w:r>
      <w:ins w:id="26" w:author="Tito Cru" w:date="2025-12-02T15:46:00Z">
        <w:r w:rsidR="00813F40">
          <w:t>6</w:t>
        </w:r>
      </w:ins>
      <w:del w:id="27" w:author="Tito Cru" w:date="2025-12-02T15:46:00Z">
        <w:r w:rsidR="00F13F27" w:rsidDel="00813F40">
          <w:rPr>
            <w:rFonts w:hint="eastAsia"/>
            <w:lang w:eastAsia="zh-CN"/>
          </w:rPr>
          <w:delText>5</w:delText>
        </w:r>
      </w:del>
      <w:r>
        <w:t xml:space="preserve"> can be obtained by </w:t>
      </w:r>
      <w:proofErr w:type="gramStart"/>
      <w:r>
        <w:t xml:space="preserve">contacting </w:t>
      </w:r>
      <w:r w:rsidR="00B00907" w:rsidRPr="00B00907">
        <w:rPr>
          <w:rFonts w:ascii="Courier New" w:hAnsi="Courier New" w:cs="Courier New"/>
        </w:rPr>
        <w:t xml:space="preserve"> </w:t>
      </w:r>
      <w:r w:rsidR="00F13F27">
        <w:rPr>
          <w:rFonts w:ascii="Courier New" w:hAnsi="Courier New" w:cs="Courier New" w:hint="eastAsia"/>
          <w:lang w:eastAsia="zh-CN"/>
        </w:rPr>
        <w:t>proceedings@ijcai</w:t>
      </w:r>
      <w:r w:rsidR="00B00907" w:rsidRPr="00255BCC">
        <w:rPr>
          <w:rFonts w:ascii="Courier New" w:hAnsi="Courier New" w:cs="Courier New"/>
        </w:rPr>
        <w:t>.o</w:t>
      </w:r>
      <w:r w:rsidR="00F13F27">
        <w:rPr>
          <w:rFonts w:ascii="Courier New" w:hAnsi="Courier New" w:cs="Courier New" w:hint="eastAsia"/>
          <w:lang w:eastAsia="zh-CN"/>
        </w:rPr>
        <w:t>rg</w:t>
      </w:r>
      <w:proofErr w:type="gramEnd"/>
      <w:r>
        <w:t>.</w:t>
      </w:r>
    </w:p>
    <w:p w14:paraId="47BA29B1" w14:textId="77777777" w:rsidR="00A06CA4" w:rsidRDefault="00A06CA4" w:rsidP="00BD21B6">
      <w:pPr>
        <w:pStyle w:val="HeadingAcknowledgments"/>
      </w:pPr>
      <w:r>
        <w:t>Ethical Statement</w:t>
      </w:r>
    </w:p>
    <w:p w14:paraId="4BDE5506" w14:textId="77777777" w:rsidR="00A06CA4" w:rsidRPr="00A06CA4" w:rsidRDefault="00EB0F9D" w:rsidP="00BD21B6">
      <w:pPr>
        <w:pStyle w:val="HeadingAcknowledgments"/>
        <w:rPr>
          <w:b w:val="0"/>
          <w:sz w:val="20"/>
        </w:rPr>
      </w:pPr>
      <w:r>
        <w:rPr>
          <w:b w:val="0"/>
          <w:sz w:val="20"/>
        </w:rPr>
        <w:t>There are no</w:t>
      </w:r>
      <w:r w:rsidR="00A06CA4">
        <w:rPr>
          <w:b w:val="0"/>
          <w:sz w:val="20"/>
        </w:rPr>
        <w:t xml:space="preserve"> ethical issues</w:t>
      </w:r>
      <w:r>
        <w:rPr>
          <w:b w:val="0"/>
          <w:sz w:val="20"/>
        </w:rPr>
        <w:t>.</w:t>
      </w:r>
    </w:p>
    <w:p w14:paraId="2B70AC56" w14:textId="77777777" w:rsidR="00804E2D" w:rsidRPr="00BD21B6" w:rsidRDefault="00804E2D" w:rsidP="00BD21B6">
      <w:pPr>
        <w:pStyle w:val="HeadingAcknowledgments"/>
        <w:rPr>
          <w:b w:val="0"/>
          <w:sz w:val="20"/>
        </w:rPr>
      </w:pPr>
      <w:r>
        <w:t>Acknowledgments</w:t>
      </w:r>
    </w:p>
    <w:p w14:paraId="5F67204A" w14:textId="35EF913B" w:rsidR="00255BCC" w:rsidRDefault="00804E2D" w:rsidP="00255BCC">
      <w:pPr>
        <w:pStyle w:val="Text"/>
      </w:pPr>
      <w:r>
        <w:t xml:space="preserve">The preparation of these instructions and the </w:t>
      </w:r>
      <w:r>
        <w:rPr>
          <w:spacing w:val="-60"/>
        </w:rPr>
        <w:t>L</w:t>
      </w:r>
      <w:r>
        <w:rPr>
          <w:spacing w:val="-40"/>
          <w:position w:val="4"/>
          <w:sz w:val="14"/>
        </w:rPr>
        <w:t>A</w:t>
      </w:r>
      <w:r>
        <w:rPr>
          <w:spacing w:val="-40"/>
        </w:rPr>
        <w:t>T</w:t>
      </w:r>
      <w:r w:rsidRPr="00231E1F">
        <w:rPr>
          <w:spacing w:val="-40"/>
          <w:vertAlign w:val="subscript"/>
        </w:rPr>
        <w:t>E</w:t>
      </w:r>
      <w:r>
        <w:t xml:space="preserve">X and </w:t>
      </w:r>
      <w:proofErr w:type="spellStart"/>
      <w:r>
        <w:t>Bib</w:t>
      </w:r>
      <w:r>
        <w:rPr>
          <w:spacing w:val="-40"/>
        </w:rPr>
        <w:t>T</w:t>
      </w:r>
      <w:r w:rsidRPr="00231E1F">
        <w:rPr>
          <w:spacing w:val="-40"/>
          <w:vertAlign w:val="subscript"/>
        </w:rPr>
        <w:t>E</w:t>
      </w:r>
      <w:r>
        <w:t>X</w:t>
      </w:r>
      <w:proofErr w:type="spellEnd"/>
      <w:r>
        <w:t xml:space="preserve"> files that implement them was supported by Schlumberger Palo Alto Research, AT&amp;T Bell Laboratories, and Morgan Kaufmann Publishers. Preparation of the Microsoft Word file was supported by IJCAI. An early version of this document was created by Shirley Jowell and Peter F. </w:t>
      </w:r>
      <w:r w:rsidR="00255BCC">
        <w:t xml:space="preserve">Patel-Schneider.  It was subsequently modified by Jennifer Ballentine and Thomas Dean, Bernhard </w:t>
      </w:r>
      <w:proofErr w:type="spellStart"/>
      <w:r w:rsidR="00255BCC">
        <w:t>Nebel</w:t>
      </w:r>
      <w:proofErr w:type="spellEnd"/>
      <w:r w:rsidR="00255BCC">
        <w:t xml:space="preserve">, Daniel </w:t>
      </w:r>
      <w:proofErr w:type="spellStart"/>
      <w:r w:rsidR="00255BCC">
        <w:t>Pagenstecher</w:t>
      </w:r>
      <w:proofErr w:type="spellEnd"/>
      <w:r w:rsidR="00255BCC">
        <w:t>, Kurt Steinkraus, Toby Walsh</w:t>
      </w:r>
      <w:r w:rsidR="003C393B">
        <w:rPr>
          <w:rFonts w:hint="eastAsia"/>
          <w:lang w:eastAsia="zh-CN"/>
        </w:rPr>
        <w:t xml:space="preserve">, </w:t>
      </w:r>
      <w:r w:rsidR="00255BCC">
        <w:t>Carles Sierra</w:t>
      </w:r>
      <w:r w:rsidR="003C393B">
        <w:rPr>
          <w:rFonts w:hint="eastAsia"/>
          <w:lang w:eastAsia="zh-CN"/>
        </w:rPr>
        <w:t xml:space="preserve">, </w:t>
      </w:r>
      <w:r w:rsidR="00255BCC">
        <w:t>Marc Pujol-Gonzalez</w:t>
      </w:r>
      <w:r w:rsidR="00BE193E">
        <w:rPr>
          <w:rFonts w:hint="eastAsia"/>
          <w:lang w:eastAsia="zh-CN"/>
        </w:rPr>
        <w:t xml:space="preserve">, </w:t>
      </w:r>
      <w:r w:rsidR="00255BCC">
        <w:t>Francisco Cruz-</w:t>
      </w:r>
      <w:proofErr w:type="spellStart"/>
      <w:r w:rsidR="00255BCC">
        <w:t>Mencia</w:t>
      </w:r>
      <w:proofErr w:type="spellEnd"/>
      <w:r w:rsidR="00BE193E">
        <w:rPr>
          <w:rFonts w:hint="eastAsia"/>
          <w:lang w:eastAsia="zh-CN"/>
        </w:rPr>
        <w:t xml:space="preserve"> and Edith Elkind</w:t>
      </w:r>
      <w:r w:rsidR="00255BCC">
        <w:t>.</w:t>
      </w:r>
    </w:p>
    <w:p w14:paraId="124E9752" w14:textId="77777777" w:rsidR="00804E2D" w:rsidRDefault="00804E2D">
      <w:pPr>
        <w:pStyle w:val="HeadingReferences"/>
      </w:pPr>
      <w:r>
        <w:t>References</w:t>
      </w:r>
    </w:p>
    <w:p w14:paraId="6C0FCF7F" w14:textId="77777777" w:rsidR="00804E2D" w:rsidRDefault="00804E2D">
      <w:pPr>
        <w:pStyle w:val="Referencetext"/>
      </w:pPr>
      <w:r>
        <w:t xml:space="preserve">[Abelson </w:t>
      </w:r>
      <w:r>
        <w:rPr>
          <w:i/>
        </w:rPr>
        <w:t>et al</w:t>
      </w:r>
      <w:r>
        <w:t xml:space="preserve">., 1985] Harold Abelson, Gerald Jay Sussman, and Julie Sussman. </w:t>
      </w:r>
      <w:r>
        <w:rPr>
          <w:i/>
        </w:rPr>
        <w:t>Structure and Interpretation of Computer Programs.</w:t>
      </w:r>
      <w:r>
        <w:t xml:space="preserve"> MIT Press, Cambridge, Massachusetts, 1985.</w:t>
      </w:r>
    </w:p>
    <w:p w14:paraId="35982982" w14:textId="77777777" w:rsidR="00804E2D" w:rsidRDefault="00804E2D">
      <w:pPr>
        <w:pStyle w:val="Referencetext"/>
      </w:pPr>
      <w:r>
        <w:t xml:space="preserve">[Baumgartner et al., 2001] Robert Baumgartner, Georg Gottlob, and Sergio </w:t>
      </w:r>
      <w:proofErr w:type="spellStart"/>
      <w:r>
        <w:t>Flesca</w:t>
      </w:r>
      <w:proofErr w:type="spellEnd"/>
      <w:r>
        <w:t xml:space="preserve">. Visual information extraction with </w:t>
      </w:r>
      <w:proofErr w:type="spellStart"/>
      <w:r>
        <w:t>Lixto</w:t>
      </w:r>
      <w:proofErr w:type="spellEnd"/>
      <w:r>
        <w:t xml:space="preserve">. In </w:t>
      </w:r>
      <w:r>
        <w:rPr>
          <w:i/>
        </w:rPr>
        <w:t>Proceedings of the 27th International Conference on Very Large Databases</w:t>
      </w:r>
      <w:r>
        <w:t>, pages 119–128, Rome, Italy, September 2001. Morgan Kaufmann.</w:t>
      </w:r>
    </w:p>
    <w:p w14:paraId="297D2922" w14:textId="77777777" w:rsidR="00804E2D" w:rsidRDefault="00804E2D">
      <w:pPr>
        <w:pStyle w:val="Referencetext"/>
      </w:pPr>
      <w:r>
        <w:rPr>
          <w:lang w:val="de-AT"/>
        </w:rPr>
        <w:t xml:space="preserve">[Brachman and Schmolze, 1985] Ronald J. Brachman and James G. Schmolze. </w:t>
      </w:r>
      <w:r>
        <w:t xml:space="preserve">An overview of the KL-ONE knowledge representation system. </w:t>
      </w:r>
      <w:r>
        <w:rPr>
          <w:i/>
        </w:rPr>
        <w:t>Cognitive Science</w:t>
      </w:r>
      <w:r>
        <w:t>, 9(2):171–216, April-June 1985.</w:t>
      </w:r>
    </w:p>
    <w:p w14:paraId="419FCD13" w14:textId="77777777" w:rsidR="00804E2D" w:rsidRDefault="00804E2D">
      <w:pPr>
        <w:pStyle w:val="Referencetext"/>
      </w:pPr>
      <w:r>
        <w:t xml:space="preserve">[Gottlob et al., 2002] Georg Gottlob, Nicola Leone, and Francesco Scarcello. Hypertree decompositions and tractable queries. </w:t>
      </w:r>
      <w:r>
        <w:rPr>
          <w:i/>
        </w:rPr>
        <w:t>Journal of Computer and System Sciences</w:t>
      </w:r>
      <w:r>
        <w:t>, 64(3):579–627, May 2002.</w:t>
      </w:r>
    </w:p>
    <w:p w14:paraId="2A8B35EF" w14:textId="77777777" w:rsidR="00804E2D" w:rsidRDefault="00804E2D">
      <w:pPr>
        <w:pStyle w:val="Referencetext"/>
      </w:pPr>
      <w:r>
        <w:t xml:space="preserve">[Gottlob, 1992] Georg Gottlob. Complexity results for non-monotonic logics. </w:t>
      </w:r>
      <w:r>
        <w:rPr>
          <w:i/>
        </w:rPr>
        <w:t>Journal of Logic and Computation</w:t>
      </w:r>
      <w:r>
        <w:t>, 2(3):397–425, June 1992.</w:t>
      </w:r>
    </w:p>
    <w:p w14:paraId="39A0D81C" w14:textId="77777777" w:rsidR="00804E2D" w:rsidRDefault="00804E2D">
      <w:pPr>
        <w:pStyle w:val="Referencetext"/>
      </w:pPr>
      <w:r>
        <w:t xml:space="preserve"> [Levesque, 1984a] Hector J. Levesque. Foundations of a functional approach to knowledge representation. </w:t>
      </w:r>
      <w:r>
        <w:rPr>
          <w:i/>
        </w:rPr>
        <w:t>Artificial Intelligence</w:t>
      </w:r>
      <w:r>
        <w:t>, 23(2):155–212, July 1984.</w:t>
      </w:r>
    </w:p>
    <w:p w14:paraId="6A8F6C2E" w14:textId="77777777" w:rsidR="00804E2D" w:rsidRDefault="00804E2D">
      <w:pPr>
        <w:pStyle w:val="Referencetext"/>
      </w:pPr>
      <w:r>
        <w:t xml:space="preserve">[Levesque, 1984b] Hector J. Levesque. A logic of implicit and explicit belief. In </w:t>
      </w:r>
      <w:r>
        <w:rPr>
          <w:i/>
        </w:rPr>
        <w:t>Proceedings of the Fourth National Conference on Artificial Intelligence</w:t>
      </w:r>
      <w:r>
        <w:t>, pages 198–202, Austin, Texas, August 1984. American Association for Artificial Intelligence.</w:t>
      </w:r>
    </w:p>
    <w:p w14:paraId="1B3621E4" w14:textId="77777777" w:rsidR="00804E2D" w:rsidRDefault="00804E2D">
      <w:pPr>
        <w:pStyle w:val="Referencetext"/>
      </w:pPr>
      <w:r>
        <w:t xml:space="preserve">[Nebel, 2000] Bernhard Nebel. On the </w:t>
      </w:r>
      <w:proofErr w:type="spellStart"/>
      <w:r>
        <w:t>compilability</w:t>
      </w:r>
      <w:proofErr w:type="spellEnd"/>
      <w:r>
        <w:t xml:space="preserve"> and expressive power of propositional planning formalisms. </w:t>
      </w:r>
      <w:r>
        <w:rPr>
          <w:i/>
        </w:rPr>
        <w:t>Journal of Artificial Intelligence Research</w:t>
      </w:r>
      <w:r>
        <w:t>, 12:271–315, 2000.</w:t>
      </w:r>
    </w:p>
    <w:sectPr w:rsidR="00804E2D" w:rsidSect="0042547F">
      <w:pgSz w:w="12240" w:h="15840" w:code="1"/>
      <w:pgMar w:top="1077" w:right="1077" w:bottom="1797" w:left="1077" w:header="720" w:footer="720" w:gutter="0"/>
      <w:lnNumType w:countBy="1" w:distance="57" w:restart="continuous"/>
      <w:cols w:num="2"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9BFC9" w14:textId="77777777" w:rsidR="00274F01" w:rsidRDefault="00274F01">
      <w:r>
        <w:separator/>
      </w:r>
    </w:p>
  </w:endnote>
  <w:endnote w:type="continuationSeparator" w:id="0">
    <w:p w14:paraId="581B5E57" w14:textId="77777777" w:rsidR="00274F01" w:rsidRDefault="0027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eeSans">
    <w:altName w:val="Arial"/>
    <w:charset w:val="01"/>
    <w:family w:val="swiss"/>
    <w:pitch w:val="default"/>
  </w:font>
  <w:font w:name="Bookman">
    <w:altName w:val="Bookman Old Style"/>
    <w:charset w:val="00"/>
    <w:family w:val="auto"/>
    <w:pitch w:val="variable"/>
  </w:font>
  <w:font w:name="Courier">
    <w:altName w:val="Courier New"/>
    <w:panose1 w:val="02070409020205020404"/>
    <w:charset w:val="00"/>
    <w:family w:val="modern"/>
    <w:pitch w:val="fixed"/>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1EBD" w14:textId="77777777" w:rsidR="00274F01" w:rsidRDefault="00274F01">
      <w:r>
        <w:separator/>
      </w:r>
    </w:p>
  </w:footnote>
  <w:footnote w:type="continuationSeparator" w:id="0">
    <w:p w14:paraId="4F85AF79" w14:textId="77777777" w:rsidR="00274F01" w:rsidRDefault="00274F01">
      <w:r>
        <w:continuationSeparator/>
      </w:r>
    </w:p>
  </w:footnote>
  <w:footnote w:id="1">
    <w:p w14:paraId="672EFFF1" w14:textId="3B8C629C" w:rsidR="00C413C1" w:rsidRDefault="00C413C1" w:rsidP="00C413C1">
      <w:pPr>
        <w:pStyle w:val="FootnoteText"/>
      </w:pPr>
      <w:r>
        <w:rPr>
          <w:rStyle w:val="FootnoteCharacters"/>
        </w:rPr>
        <w:footnoteRef/>
      </w:r>
      <w:r>
        <w:tab/>
        <w:t xml:space="preserve"> </w:t>
      </w:r>
      <w:r w:rsidRPr="00E9712B">
        <w:t>https://proceedings.ijcai.org/info</w:t>
      </w:r>
    </w:p>
  </w:footnote>
  <w:footnote w:id="2">
    <w:p w14:paraId="6C9BC710" w14:textId="77777777" w:rsidR="005447FE" w:rsidRDefault="005447FE">
      <w:pPr>
        <w:pStyle w:val="FootnoteText"/>
      </w:pPr>
      <w:r>
        <w:rPr>
          <w:rStyle w:val="FootnoteCharacters"/>
        </w:rPr>
        <w:footnoteRef/>
      </w:r>
      <w:r>
        <w:tab/>
        <w:t xml:space="preserve"> You may want also to use the package </w:t>
      </w:r>
      <w:proofErr w:type="spellStart"/>
      <w:r>
        <w:rPr>
          <w:rFonts w:ascii="Courier New" w:hAnsi="Courier New" w:cs="Courier New"/>
        </w:rPr>
        <w:t>latexsym</w:t>
      </w:r>
      <w:proofErr w:type="spellEnd"/>
      <w:r>
        <w:t xml:space="preserve">, which defines all symbols known from the old </w:t>
      </w:r>
      <w:r>
        <w:rPr>
          <w:spacing w:val="-60"/>
        </w:rPr>
        <w:t>L</w:t>
      </w:r>
      <w:r>
        <w:rPr>
          <w:spacing w:val="-40"/>
          <w:position w:val="4"/>
          <w:sz w:val="14"/>
        </w:rPr>
        <w:t>A</w:t>
      </w:r>
      <w:r>
        <w:rPr>
          <w:spacing w:val="-40"/>
        </w:rPr>
        <w:t>T</w:t>
      </w:r>
      <w:r w:rsidRPr="00231E1F">
        <w:rPr>
          <w:spacing w:val="-40"/>
          <w:vertAlign w:val="subscript"/>
        </w:rPr>
        <w:t>E</w:t>
      </w:r>
      <w:r>
        <w:t>X version.</w:t>
      </w:r>
    </w:p>
  </w:footnote>
  <w:footnote w:id="3">
    <w:p w14:paraId="2F309DE9" w14:textId="77777777" w:rsidR="005447FE" w:rsidRDefault="005447FE">
      <w:pPr>
        <w:pStyle w:val="FootnoteText"/>
      </w:pPr>
      <w:r>
        <w:rPr>
          <w:rStyle w:val="FootnoteCharacters"/>
        </w:rPr>
        <w:footnoteRef/>
      </w:r>
      <w:r>
        <w:tab/>
        <w:t xml:space="preserve"> This is how your footnotes should appear.</w:t>
      </w:r>
    </w:p>
  </w:footnote>
  <w:footnote w:id="4">
    <w:p w14:paraId="7726B91A" w14:textId="77777777" w:rsidR="005447FE" w:rsidRDefault="005447FE">
      <w:pPr>
        <w:pStyle w:val="FootnoteText"/>
      </w:pPr>
      <w:r>
        <w:rPr>
          <w:rStyle w:val="FootnoteCharacters"/>
        </w:rPr>
        <w:footnoteRef/>
      </w:r>
      <w:r>
        <w:tab/>
        <w:t xml:space="preserve"> Note the line separating these footnotes from the text.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1FA8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numFmt w:val="bullet"/>
      <w:lvlText w:val=""/>
      <w:lvlJc w:val="left"/>
      <w:pPr>
        <w:tabs>
          <w:tab w:val="num" w:pos="0"/>
        </w:tabs>
        <w:ind w:left="485" w:hanging="283"/>
      </w:pPr>
      <w:rPr>
        <w:rFonts w:ascii="Symbol" w:hAnsi="Symbol" w:cs="Symbol"/>
      </w:rPr>
    </w:lvl>
  </w:abstractNum>
  <w:abstractNum w:abstractNumId="3" w15:restartNumberingAfterBreak="0">
    <w:nsid w:val="16143839"/>
    <w:multiLevelType w:val="hybridMultilevel"/>
    <w:tmpl w:val="26B8C3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3D11DA2"/>
    <w:multiLevelType w:val="hybridMultilevel"/>
    <w:tmpl w:val="4388403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DB40973"/>
    <w:multiLevelType w:val="hybridMultilevel"/>
    <w:tmpl w:val="64129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BD060CA"/>
    <w:multiLevelType w:val="hybridMultilevel"/>
    <w:tmpl w:val="0A4A0DB6"/>
    <w:lvl w:ilvl="0" w:tplc="9E84C654">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1362894934">
    <w:abstractNumId w:val="1"/>
  </w:num>
  <w:num w:numId="2" w16cid:durableId="2056810131">
    <w:abstractNumId w:val="2"/>
  </w:num>
  <w:num w:numId="3" w16cid:durableId="1361666759">
    <w:abstractNumId w:val="0"/>
  </w:num>
  <w:num w:numId="4" w16cid:durableId="893933897">
    <w:abstractNumId w:val="4"/>
  </w:num>
  <w:num w:numId="5" w16cid:durableId="352193727">
    <w:abstractNumId w:val="3"/>
  </w:num>
  <w:num w:numId="6" w16cid:durableId="1370954366">
    <w:abstractNumId w:val="5"/>
  </w:num>
  <w:num w:numId="7" w16cid:durableId="176726545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to Cru">
    <w15:presenceInfo w15:providerId="Windows Live" w15:userId="714360b993a6b6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activeWritingStyle w:appName="MSWord" w:lang="en-US" w:vendorID="64" w:dllVersion="6" w:nlCheck="1" w:checkStyle="0"/>
  <w:activeWritingStyle w:appName="MSWord" w:lang="de-AT"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zh-CN" w:vendorID="64" w:dllVersion="0" w:nlCheck="1" w:checkStyle="1"/>
  <w:proofState w:spelling="clean" w:grammar="clean"/>
  <w:stylePaneFormatFilter w:val="0704" w:allStyles="0" w:customStyles="0" w:latentStyles="1" w:stylesInUse="0" w:headingStyles="0" w:numberingStyles="0" w:tableStyles="0" w:directFormattingOnRuns="1" w:directFormattingOnParagraphs="1" w:directFormattingOnNumbering="1" w:directFormattingOnTables="0" w:clearFormatting="0" w:top3HeadingStyles="0" w:visibleStyles="0" w:alternateStyleNames="0"/>
  <w:trackRevisions/>
  <w:defaultTabStop w:val="202"/>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225"/>
    <w:rsid w:val="00013252"/>
    <w:rsid w:val="00034B75"/>
    <w:rsid w:val="00042A12"/>
    <w:rsid w:val="000502B0"/>
    <w:rsid w:val="00050809"/>
    <w:rsid w:val="00071384"/>
    <w:rsid w:val="000B08BD"/>
    <w:rsid w:val="000B1721"/>
    <w:rsid w:val="000D4DA7"/>
    <w:rsid w:val="000D626F"/>
    <w:rsid w:val="000F2DC0"/>
    <w:rsid w:val="000F5C9D"/>
    <w:rsid w:val="00112F9E"/>
    <w:rsid w:val="00184B2A"/>
    <w:rsid w:val="001D22F8"/>
    <w:rsid w:val="001D2EAF"/>
    <w:rsid w:val="001F01EA"/>
    <w:rsid w:val="00206137"/>
    <w:rsid w:val="00212D43"/>
    <w:rsid w:val="00216B57"/>
    <w:rsid w:val="002226B3"/>
    <w:rsid w:val="00231E1F"/>
    <w:rsid w:val="00255BCC"/>
    <w:rsid w:val="00257606"/>
    <w:rsid w:val="00260FE5"/>
    <w:rsid w:val="00274F01"/>
    <w:rsid w:val="00282637"/>
    <w:rsid w:val="002859A8"/>
    <w:rsid w:val="00293F0A"/>
    <w:rsid w:val="002A63DE"/>
    <w:rsid w:val="002F7CBB"/>
    <w:rsid w:val="00313D2E"/>
    <w:rsid w:val="00316C32"/>
    <w:rsid w:val="0032093A"/>
    <w:rsid w:val="003303EE"/>
    <w:rsid w:val="00332A39"/>
    <w:rsid w:val="00395D40"/>
    <w:rsid w:val="003A71F1"/>
    <w:rsid w:val="003B1C84"/>
    <w:rsid w:val="003C393B"/>
    <w:rsid w:val="003D0EE5"/>
    <w:rsid w:val="003D4712"/>
    <w:rsid w:val="0042547F"/>
    <w:rsid w:val="00427076"/>
    <w:rsid w:val="00434914"/>
    <w:rsid w:val="00451126"/>
    <w:rsid w:val="00473272"/>
    <w:rsid w:val="00476900"/>
    <w:rsid w:val="00480EF7"/>
    <w:rsid w:val="0049054C"/>
    <w:rsid w:val="004A1883"/>
    <w:rsid w:val="004E1400"/>
    <w:rsid w:val="004E78FA"/>
    <w:rsid w:val="004F7108"/>
    <w:rsid w:val="005410EA"/>
    <w:rsid w:val="005447FE"/>
    <w:rsid w:val="00545FE9"/>
    <w:rsid w:val="00553F15"/>
    <w:rsid w:val="00573997"/>
    <w:rsid w:val="005870B3"/>
    <w:rsid w:val="005E4BD8"/>
    <w:rsid w:val="005F335C"/>
    <w:rsid w:val="00636604"/>
    <w:rsid w:val="00662836"/>
    <w:rsid w:val="00663AC8"/>
    <w:rsid w:val="00664D5F"/>
    <w:rsid w:val="0067313A"/>
    <w:rsid w:val="006754E5"/>
    <w:rsid w:val="0069447D"/>
    <w:rsid w:val="00695FD2"/>
    <w:rsid w:val="006A255E"/>
    <w:rsid w:val="006A354F"/>
    <w:rsid w:val="006B67A2"/>
    <w:rsid w:val="006C6180"/>
    <w:rsid w:val="006C706A"/>
    <w:rsid w:val="0070094C"/>
    <w:rsid w:val="007238F3"/>
    <w:rsid w:val="00723DE7"/>
    <w:rsid w:val="00751E54"/>
    <w:rsid w:val="007A4C67"/>
    <w:rsid w:val="007C01E1"/>
    <w:rsid w:val="007D2342"/>
    <w:rsid w:val="007D6225"/>
    <w:rsid w:val="007E0CE5"/>
    <w:rsid w:val="007E2600"/>
    <w:rsid w:val="008027C4"/>
    <w:rsid w:val="00804E2D"/>
    <w:rsid w:val="00813F40"/>
    <w:rsid w:val="008235B2"/>
    <w:rsid w:val="00824B29"/>
    <w:rsid w:val="008269CD"/>
    <w:rsid w:val="00841A0D"/>
    <w:rsid w:val="008747C0"/>
    <w:rsid w:val="00895896"/>
    <w:rsid w:val="008B045C"/>
    <w:rsid w:val="008B3A64"/>
    <w:rsid w:val="008B675B"/>
    <w:rsid w:val="008C02BD"/>
    <w:rsid w:val="008D2842"/>
    <w:rsid w:val="009131F3"/>
    <w:rsid w:val="00917480"/>
    <w:rsid w:val="00932435"/>
    <w:rsid w:val="00933E1B"/>
    <w:rsid w:val="009354D9"/>
    <w:rsid w:val="0094016C"/>
    <w:rsid w:val="009635C3"/>
    <w:rsid w:val="009A5417"/>
    <w:rsid w:val="009E6E32"/>
    <w:rsid w:val="009F71DF"/>
    <w:rsid w:val="00A01F3E"/>
    <w:rsid w:val="00A05DA7"/>
    <w:rsid w:val="00A06CA4"/>
    <w:rsid w:val="00A07D6B"/>
    <w:rsid w:val="00A22758"/>
    <w:rsid w:val="00A228A7"/>
    <w:rsid w:val="00A25C29"/>
    <w:rsid w:val="00A417E3"/>
    <w:rsid w:val="00A66D53"/>
    <w:rsid w:val="00A750CC"/>
    <w:rsid w:val="00A75237"/>
    <w:rsid w:val="00A848A5"/>
    <w:rsid w:val="00AA474F"/>
    <w:rsid w:val="00AA7FBF"/>
    <w:rsid w:val="00AF1795"/>
    <w:rsid w:val="00AF1E75"/>
    <w:rsid w:val="00B00907"/>
    <w:rsid w:val="00B14758"/>
    <w:rsid w:val="00B35AFD"/>
    <w:rsid w:val="00B4057E"/>
    <w:rsid w:val="00B705DF"/>
    <w:rsid w:val="00B730B1"/>
    <w:rsid w:val="00BA58E9"/>
    <w:rsid w:val="00BA5B6D"/>
    <w:rsid w:val="00BD21B6"/>
    <w:rsid w:val="00BE1878"/>
    <w:rsid w:val="00BE193E"/>
    <w:rsid w:val="00BF1F4D"/>
    <w:rsid w:val="00C00E64"/>
    <w:rsid w:val="00C11A01"/>
    <w:rsid w:val="00C35CFC"/>
    <w:rsid w:val="00C40ACC"/>
    <w:rsid w:val="00C413C1"/>
    <w:rsid w:val="00C45BA9"/>
    <w:rsid w:val="00C84769"/>
    <w:rsid w:val="00CA3DE2"/>
    <w:rsid w:val="00CB6C90"/>
    <w:rsid w:val="00CF6632"/>
    <w:rsid w:val="00D52A97"/>
    <w:rsid w:val="00D568B1"/>
    <w:rsid w:val="00D6061D"/>
    <w:rsid w:val="00D70086"/>
    <w:rsid w:val="00D73C5E"/>
    <w:rsid w:val="00DB4651"/>
    <w:rsid w:val="00DC30C3"/>
    <w:rsid w:val="00DC3767"/>
    <w:rsid w:val="00DD37B6"/>
    <w:rsid w:val="00DF64A9"/>
    <w:rsid w:val="00E010D7"/>
    <w:rsid w:val="00E23FC5"/>
    <w:rsid w:val="00E5700A"/>
    <w:rsid w:val="00E64D77"/>
    <w:rsid w:val="00E73375"/>
    <w:rsid w:val="00E9712B"/>
    <w:rsid w:val="00EB0F9D"/>
    <w:rsid w:val="00EF3297"/>
    <w:rsid w:val="00F0162A"/>
    <w:rsid w:val="00F04279"/>
    <w:rsid w:val="00F13F27"/>
    <w:rsid w:val="00F24029"/>
    <w:rsid w:val="00F26E91"/>
    <w:rsid w:val="00F74E7B"/>
    <w:rsid w:val="00FB6462"/>
    <w:rsid w:val="00FC5BF6"/>
    <w:rsid w:val="00FD4D3C"/>
    <w:rsid w:val="00FF1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7849678"/>
  <w15:chartTrackingRefBased/>
  <w15:docId w15:val="{88C90C40-90C7-41CA-AAA6-DE939AD9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2B0"/>
    <w:pPr>
      <w:autoSpaceDE w:val="0"/>
    </w:pPr>
    <w:rPr>
      <w:color w:val="000000"/>
      <w:sz w:val="24"/>
    </w:rPr>
  </w:style>
  <w:style w:type="paragraph" w:styleId="Heading1">
    <w:name w:val="heading 1"/>
    <w:basedOn w:val="Normal"/>
    <w:next w:val="Normal"/>
    <w:qFormat/>
    <w:pPr>
      <w:keepNext/>
      <w:tabs>
        <w:tab w:val="num" w:pos="0"/>
      </w:tabs>
      <w:spacing w:before="240" w:after="60"/>
      <w:ind w:left="432" w:hanging="432"/>
      <w:outlineLvl w:val="0"/>
    </w:pPr>
    <w:rPr>
      <w:rFonts w:ascii="Arial" w:hAnsi="Arial" w:cs="Arial"/>
      <w:b/>
      <w:kern w:val="1"/>
      <w:sz w:val="28"/>
    </w:rPr>
  </w:style>
  <w:style w:type="paragraph" w:styleId="Heading3">
    <w:name w:val="heading 3"/>
    <w:basedOn w:val="Normal"/>
    <w:next w:val="Normal"/>
    <w:qFormat/>
    <w:pPr>
      <w:keepNext/>
      <w:tabs>
        <w:tab w:val="num" w:pos="0"/>
      </w:tabs>
      <w:spacing w:before="240" w:after="60"/>
      <w:ind w:left="720" w:hanging="7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Fuentedeprrafopredeter1">
    <w:name w:val="Fuente de párrafo predeter.1"/>
  </w:style>
  <w:style w:type="character" w:customStyle="1" w:styleId="Absatz-Standardschriftart">
    <w:name w:val="Absatz-Standardschriftart"/>
  </w:style>
  <w:style w:type="character" w:customStyle="1" w:styleId="WW8NumSt1z0">
    <w:name w:val="WW8NumSt1z0"/>
    <w:rPr>
      <w:rFonts w:ascii="Symbol" w:hAnsi="Symbol" w:cs="Symbol"/>
    </w:rPr>
  </w:style>
  <w:style w:type="character" w:customStyle="1" w:styleId="WW-Fuentedeprrafopredeter">
    <w:name w:val="WW-Fuente de párrafo predeter."/>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Refdecomentario1">
    <w:name w:val="Ref. de comentario1"/>
    <w:rPr>
      <w:sz w:val="18"/>
    </w:rPr>
  </w:style>
  <w:style w:type="character" w:styleId="FollowedHyperlink">
    <w:name w:val="FollowedHyperlink"/>
    <w:rPr>
      <w:color w:val="800080"/>
      <w:u w:val="single"/>
    </w:rPr>
  </w:style>
  <w:style w:type="character" w:customStyle="1" w:styleId="Refdenotaalpie1">
    <w:name w:val="Ref. de nota al pie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Refdenotaalfinal1">
    <w:name w:val="Ref. de nota al final1"/>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FreeSans"/>
      <w:i/>
      <w:iCs/>
      <w:szCs w:val="24"/>
    </w:rPr>
  </w:style>
  <w:style w:type="paragraph" w:customStyle="1" w:styleId="Index">
    <w:name w:val="Index"/>
    <w:basedOn w:val="Normal"/>
    <w:pPr>
      <w:suppressLineNumbers/>
    </w:pPr>
    <w:rPr>
      <w:rFonts w:cs="Tahoma"/>
    </w:rPr>
  </w:style>
  <w:style w:type="paragraph" w:customStyle="1" w:styleId="Epgrafe1">
    <w:name w:val="Epígrafe1"/>
    <w:basedOn w:val="Normal"/>
    <w:pPr>
      <w:suppressLineNumbers/>
      <w:spacing w:before="120" w:after="120"/>
    </w:pPr>
    <w:rPr>
      <w:rFonts w:cs="Tahoma"/>
      <w:i/>
      <w:iCs/>
      <w:szCs w:val="24"/>
    </w:rPr>
  </w:style>
  <w:style w:type="paragraph" w:customStyle="1" w:styleId="Text">
    <w:name w:val="Text"/>
    <w:basedOn w:val="Normal"/>
    <w:pPr>
      <w:spacing w:line="220" w:lineRule="exact"/>
      <w:jc w:val="both"/>
    </w:pPr>
    <w:rPr>
      <w:sz w:val="20"/>
    </w:rPr>
  </w:style>
  <w:style w:type="paragraph" w:customStyle="1" w:styleId="TitleofPaper">
    <w:name w:val="Title of Paper"/>
    <w:basedOn w:val="Text"/>
    <w:pPr>
      <w:keepNext/>
      <w:pageBreakBefore/>
      <w:spacing w:before="900"/>
      <w:jc w:val="center"/>
    </w:pPr>
    <w:rPr>
      <w:b/>
      <w:sz w:val="28"/>
    </w:rPr>
  </w:style>
  <w:style w:type="paragraph" w:customStyle="1" w:styleId="HeadingSection">
    <w:name w:val="Heading: Section"/>
    <w:basedOn w:val="Text"/>
    <w:next w:val="Text"/>
    <w:pPr>
      <w:keepNext/>
      <w:tabs>
        <w:tab w:val="left" w:pos="1080"/>
      </w:tabs>
      <w:spacing w:before="200" w:after="80" w:line="300" w:lineRule="atLeast"/>
      <w:ind w:left="360" w:hanging="360"/>
      <w:jc w:val="left"/>
    </w:pPr>
    <w:rPr>
      <w:b/>
      <w:sz w:val="24"/>
    </w:rPr>
  </w:style>
  <w:style w:type="paragraph" w:customStyle="1" w:styleId="HeadingSubsection">
    <w:name w:val="Heading: Subsection"/>
    <w:basedOn w:val="HeadingSection"/>
    <w:next w:val="Text"/>
    <w:pPr>
      <w:tabs>
        <w:tab w:val="left" w:pos="1170"/>
        <w:tab w:val="left" w:pos="1350"/>
      </w:tabs>
      <w:spacing w:before="160" w:after="60" w:line="260" w:lineRule="atLeast"/>
      <w:ind w:left="450" w:hanging="450"/>
    </w:pPr>
    <w:rPr>
      <w:sz w:val="22"/>
    </w:rPr>
  </w:style>
  <w:style w:type="paragraph" w:customStyle="1" w:styleId="AbstractText">
    <w:name w:val="Abstract Text"/>
    <w:basedOn w:val="Normal"/>
    <w:pPr>
      <w:spacing w:line="220" w:lineRule="exact"/>
      <w:ind w:left="360" w:right="360"/>
      <w:jc w:val="both"/>
    </w:pPr>
    <w:rPr>
      <w:sz w:val="20"/>
    </w:rPr>
  </w:style>
  <w:style w:type="paragraph" w:customStyle="1" w:styleId="Extract">
    <w:name w:val="Extract"/>
    <w:basedOn w:val="Normal"/>
    <w:next w:val="Normal"/>
    <w:pPr>
      <w:spacing w:before="60" w:after="60" w:line="220" w:lineRule="exact"/>
      <w:ind w:left="360" w:right="360"/>
      <w:jc w:val="both"/>
    </w:pPr>
    <w:rPr>
      <w:sz w:val="20"/>
    </w:rPr>
  </w:style>
  <w:style w:type="paragraph" w:customStyle="1" w:styleId="BulletedList">
    <w:name w:val="Bulleted List"/>
    <w:basedOn w:val="Text"/>
    <w:pPr>
      <w:tabs>
        <w:tab w:val="num" w:pos="0"/>
        <w:tab w:val="left" w:pos="1180"/>
      </w:tabs>
      <w:spacing w:before="20" w:after="60" w:line="240" w:lineRule="exact"/>
      <w:ind w:left="490" w:hanging="288"/>
    </w:pPr>
  </w:style>
  <w:style w:type="paragraph" w:customStyle="1" w:styleId="HeadingSubsubsection">
    <w:name w:val="Heading: Subsubsection"/>
    <w:basedOn w:val="Text"/>
    <w:next w:val="Text"/>
    <w:pPr>
      <w:keepNext/>
      <w:spacing w:before="120"/>
      <w:jc w:val="left"/>
    </w:pPr>
    <w:rPr>
      <w:b/>
    </w:rPr>
  </w:style>
  <w:style w:type="paragraph" w:styleId="FootnoteText">
    <w:name w:val="footnote text"/>
    <w:basedOn w:val="Normal"/>
    <w:pPr>
      <w:ind w:firstLine="274"/>
    </w:pPr>
    <w:rPr>
      <w:sz w:val="18"/>
    </w:rPr>
  </w:style>
  <w:style w:type="paragraph" w:customStyle="1" w:styleId="TitleContentAreas">
    <w:name w:val="Title: Content Areas"/>
    <w:basedOn w:val="TitleofPaper"/>
    <w:rPr>
      <w:sz w:val="24"/>
    </w:rPr>
  </w:style>
  <w:style w:type="paragraph" w:customStyle="1" w:styleId="AffiliationandAddress">
    <w:name w:val="Affiliation and Address"/>
    <w:basedOn w:val="TitleContentAreas"/>
    <w:pPr>
      <w:pageBreakBefore w:val="0"/>
      <w:spacing w:before="0" w:line="260" w:lineRule="exact"/>
    </w:pPr>
    <w:rPr>
      <w:b w:val="0"/>
    </w:rPr>
  </w:style>
  <w:style w:type="paragraph" w:customStyle="1" w:styleId="AbstractTitle">
    <w:name w:val="Abstract Title"/>
    <w:basedOn w:val="AbstractText"/>
    <w:pPr>
      <w:spacing w:after="120"/>
      <w:jc w:val="center"/>
    </w:pPr>
    <w:rPr>
      <w:b/>
      <w:sz w:val="24"/>
    </w:rPr>
  </w:style>
  <w:style w:type="paragraph" w:customStyle="1" w:styleId="HeadingAcknowledgments">
    <w:name w:val="Heading: Acknowledgments"/>
    <w:basedOn w:val="HeadingSection"/>
  </w:style>
  <w:style w:type="paragraph" w:customStyle="1" w:styleId="HeadingAppendix">
    <w:name w:val="Heading: Appendix"/>
    <w:basedOn w:val="HeadingSection"/>
  </w:style>
  <w:style w:type="paragraph" w:customStyle="1" w:styleId="HeadingReferences">
    <w:name w:val="Heading: References"/>
    <w:basedOn w:val="HeadingSection"/>
  </w:style>
  <w:style w:type="paragraph" w:customStyle="1" w:styleId="Verbatim">
    <w:name w:val="Verbatim"/>
    <w:basedOn w:val="Text"/>
    <w:pPr>
      <w:spacing w:before="40" w:after="40"/>
      <w:ind w:left="432"/>
    </w:pPr>
    <w:rPr>
      <w:rFonts w:ascii="Bookman" w:hAnsi="Bookman" w:cs="Bookman"/>
    </w:rPr>
  </w:style>
  <w:style w:type="paragraph" w:customStyle="1" w:styleId="CaptionsandLabels">
    <w:name w:val="Captions and Labels"/>
    <w:basedOn w:val="Text"/>
    <w:rPr>
      <w:sz w:val="18"/>
    </w:rPr>
  </w:style>
  <w:style w:type="paragraph" w:customStyle="1" w:styleId="DescriptionItem">
    <w:name w:val="Description Item"/>
    <w:basedOn w:val="Text"/>
    <w:pPr>
      <w:spacing w:before="120" w:after="120"/>
      <w:ind w:left="432" w:hanging="432"/>
    </w:pPr>
  </w:style>
  <w:style w:type="paragraph" w:customStyle="1" w:styleId="Textocomentario1">
    <w:name w:val="Texto comentario1"/>
    <w:basedOn w:val="Normal"/>
  </w:style>
  <w:style w:type="paragraph" w:customStyle="1" w:styleId="Author">
    <w:name w:val="Author"/>
    <w:basedOn w:val="TitleContentAreas"/>
    <w:next w:val="AffiliationandAddress"/>
    <w:pPr>
      <w:pageBreakBefore w:val="0"/>
      <w:spacing w:before="400"/>
    </w:pPr>
  </w:style>
  <w:style w:type="paragraph" w:customStyle="1" w:styleId="Referencetext">
    <w:name w:val="Reference text"/>
    <w:basedOn w:val="Text"/>
    <w:pPr>
      <w:spacing w:after="80"/>
      <w:ind w:left="274" w:hanging="274"/>
    </w:pPr>
  </w:style>
  <w:style w:type="paragraph" w:customStyle="1" w:styleId="Framecontents">
    <w:name w:val="Frame contents"/>
    <w:basedOn w:val="BodyText"/>
  </w:style>
  <w:style w:type="paragraph" w:customStyle="1" w:styleId="FrameContents0">
    <w:name w:val="Frame Contents"/>
    <w:basedOn w:val="Normal"/>
  </w:style>
  <w:style w:type="table" w:styleId="TableGrid">
    <w:name w:val="Table Grid"/>
    <w:basedOn w:val="TableNormal"/>
    <w:uiPriority w:val="39"/>
    <w:rsid w:val="006A3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dParagraph">
    <w:name w:val="Titled Paragraph"/>
    <w:basedOn w:val="Text"/>
    <w:next w:val="Text"/>
    <w:qFormat/>
    <w:rsid w:val="00A66D53"/>
    <w:pPr>
      <w:spacing w:before="80" w:after="80"/>
    </w:pPr>
  </w:style>
  <w:style w:type="character" w:customStyle="1" w:styleId="TitledParagrah--Title">
    <w:name w:val="Titled Paragrah -- Title"/>
    <w:uiPriority w:val="1"/>
    <w:qFormat/>
    <w:rsid w:val="00A66D53"/>
    <w:rPr>
      <w:b/>
    </w:rPr>
  </w:style>
  <w:style w:type="paragraph" w:customStyle="1" w:styleId="ExampleDefinition">
    <w:name w:val="Example/Definition"/>
    <w:basedOn w:val="TitledParagraph"/>
    <w:next w:val="Text"/>
    <w:qFormat/>
    <w:rsid w:val="00A66D53"/>
    <w:rPr>
      <w:i/>
    </w:rPr>
  </w:style>
  <w:style w:type="character" w:customStyle="1" w:styleId="ExampleDefinition--Heading">
    <w:name w:val="Example/Definition -- Heading"/>
    <w:uiPriority w:val="1"/>
    <w:qFormat/>
    <w:rsid w:val="00A66D53"/>
    <w:rPr>
      <w:b/>
      <w:i w:val="0"/>
      <w:u w:val="none"/>
    </w:rPr>
  </w:style>
  <w:style w:type="character" w:customStyle="1" w:styleId="ExampleDefinition--Title">
    <w:name w:val="Example/Definition -- Title"/>
    <w:uiPriority w:val="1"/>
    <w:qFormat/>
    <w:rsid w:val="005447FE"/>
    <w:rPr>
      <w:b w:val="0"/>
      <w:i w:val="0"/>
      <w:u w:val="none"/>
    </w:rPr>
  </w:style>
  <w:style w:type="paragraph" w:customStyle="1" w:styleId="Proof">
    <w:name w:val="Proof"/>
    <w:basedOn w:val="Text"/>
    <w:next w:val="Text"/>
    <w:qFormat/>
    <w:rsid w:val="006B67A2"/>
    <w:pPr>
      <w:tabs>
        <w:tab w:val="right" w:pos="4763"/>
      </w:tabs>
      <w:spacing w:before="80" w:after="80"/>
    </w:pPr>
  </w:style>
  <w:style w:type="character" w:customStyle="1" w:styleId="Proof-Heading">
    <w:name w:val="Proof - Heading"/>
    <w:uiPriority w:val="1"/>
    <w:qFormat/>
    <w:rsid w:val="005447FE"/>
    <w:rPr>
      <w:i/>
    </w:rPr>
  </w:style>
  <w:style w:type="character" w:styleId="LineNumber">
    <w:name w:val="line number"/>
    <w:basedOn w:val="DefaultParagraphFont"/>
    <w:uiPriority w:val="99"/>
    <w:semiHidden/>
    <w:unhideWhenUsed/>
    <w:rsid w:val="00C00E64"/>
    <w:rPr>
      <w:color w:val="BFBFBF" w:themeColor="background1" w:themeShade="BF"/>
      <w:sz w:val="16"/>
    </w:rPr>
  </w:style>
  <w:style w:type="paragraph" w:styleId="Header">
    <w:name w:val="header"/>
    <w:basedOn w:val="Normal"/>
    <w:link w:val="HeaderChar"/>
    <w:uiPriority w:val="99"/>
    <w:unhideWhenUsed/>
    <w:rsid w:val="0070094C"/>
    <w:pPr>
      <w:tabs>
        <w:tab w:val="center" w:pos="4513"/>
        <w:tab w:val="right" w:pos="9026"/>
      </w:tabs>
    </w:pPr>
  </w:style>
  <w:style w:type="character" w:customStyle="1" w:styleId="HeaderChar">
    <w:name w:val="Header Char"/>
    <w:basedOn w:val="DefaultParagraphFont"/>
    <w:link w:val="Header"/>
    <w:uiPriority w:val="99"/>
    <w:rsid w:val="0070094C"/>
    <w:rPr>
      <w:color w:val="000000"/>
      <w:sz w:val="24"/>
    </w:rPr>
  </w:style>
  <w:style w:type="paragraph" w:styleId="Footer">
    <w:name w:val="footer"/>
    <w:basedOn w:val="Normal"/>
    <w:link w:val="FooterChar"/>
    <w:uiPriority w:val="99"/>
    <w:unhideWhenUsed/>
    <w:rsid w:val="0070094C"/>
    <w:pPr>
      <w:tabs>
        <w:tab w:val="center" w:pos="4513"/>
        <w:tab w:val="right" w:pos="9026"/>
      </w:tabs>
    </w:pPr>
  </w:style>
  <w:style w:type="character" w:customStyle="1" w:styleId="FooterChar">
    <w:name w:val="Footer Char"/>
    <w:basedOn w:val="DefaultParagraphFont"/>
    <w:link w:val="Footer"/>
    <w:uiPriority w:val="99"/>
    <w:rsid w:val="0070094C"/>
    <w:rPr>
      <w:color w:val="000000"/>
      <w:sz w:val="24"/>
    </w:rPr>
  </w:style>
  <w:style w:type="paragraph" w:styleId="Revision">
    <w:name w:val="Revision"/>
    <w:hidden/>
    <w:uiPriority w:val="99"/>
    <w:semiHidden/>
    <w:rsid w:val="00573997"/>
    <w:rPr>
      <w:color w:val="000000"/>
      <w:sz w:val="24"/>
    </w:rPr>
  </w:style>
  <w:style w:type="character" w:styleId="UnresolvedMention">
    <w:name w:val="Unresolved Mention"/>
    <w:basedOn w:val="DefaultParagraphFont"/>
    <w:uiPriority w:val="99"/>
    <w:semiHidden/>
    <w:unhideWhenUsed/>
    <w:rsid w:val="00C41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72941">
      <w:bodyDiv w:val="1"/>
      <w:marLeft w:val="0"/>
      <w:marRight w:val="0"/>
      <w:marTop w:val="0"/>
      <w:marBottom w:val="0"/>
      <w:divBdr>
        <w:top w:val="none" w:sz="0" w:space="0" w:color="auto"/>
        <w:left w:val="none" w:sz="0" w:space="0" w:color="auto"/>
        <w:bottom w:val="none" w:sz="0" w:space="0" w:color="auto"/>
        <w:right w:val="none" w:sz="0" w:space="0" w:color="auto"/>
      </w:divBdr>
      <w:divsChild>
        <w:div w:id="41752296">
          <w:marLeft w:val="0"/>
          <w:marRight w:val="0"/>
          <w:marTop w:val="0"/>
          <w:marBottom w:val="0"/>
          <w:divBdr>
            <w:top w:val="none" w:sz="0" w:space="0" w:color="auto"/>
            <w:left w:val="none" w:sz="0" w:space="0" w:color="auto"/>
            <w:bottom w:val="none" w:sz="0" w:space="0" w:color="auto"/>
            <w:right w:val="none" w:sz="0" w:space="0" w:color="auto"/>
          </w:divBdr>
        </w:div>
        <w:div w:id="77286932">
          <w:marLeft w:val="0"/>
          <w:marRight w:val="0"/>
          <w:marTop w:val="0"/>
          <w:marBottom w:val="0"/>
          <w:divBdr>
            <w:top w:val="none" w:sz="0" w:space="0" w:color="auto"/>
            <w:left w:val="none" w:sz="0" w:space="0" w:color="auto"/>
            <w:bottom w:val="none" w:sz="0" w:space="0" w:color="auto"/>
            <w:right w:val="none" w:sz="0" w:space="0" w:color="auto"/>
          </w:divBdr>
        </w:div>
        <w:div w:id="152380267">
          <w:marLeft w:val="0"/>
          <w:marRight w:val="0"/>
          <w:marTop w:val="0"/>
          <w:marBottom w:val="0"/>
          <w:divBdr>
            <w:top w:val="none" w:sz="0" w:space="0" w:color="auto"/>
            <w:left w:val="none" w:sz="0" w:space="0" w:color="auto"/>
            <w:bottom w:val="none" w:sz="0" w:space="0" w:color="auto"/>
            <w:right w:val="none" w:sz="0" w:space="0" w:color="auto"/>
          </w:divBdr>
        </w:div>
        <w:div w:id="175577149">
          <w:marLeft w:val="0"/>
          <w:marRight w:val="0"/>
          <w:marTop w:val="0"/>
          <w:marBottom w:val="0"/>
          <w:divBdr>
            <w:top w:val="none" w:sz="0" w:space="0" w:color="auto"/>
            <w:left w:val="none" w:sz="0" w:space="0" w:color="auto"/>
            <w:bottom w:val="none" w:sz="0" w:space="0" w:color="auto"/>
            <w:right w:val="none" w:sz="0" w:space="0" w:color="auto"/>
          </w:divBdr>
        </w:div>
        <w:div w:id="295263222">
          <w:marLeft w:val="0"/>
          <w:marRight w:val="0"/>
          <w:marTop w:val="0"/>
          <w:marBottom w:val="0"/>
          <w:divBdr>
            <w:top w:val="none" w:sz="0" w:space="0" w:color="auto"/>
            <w:left w:val="none" w:sz="0" w:space="0" w:color="auto"/>
            <w:bottom w:val="none" w:sz="0" w:space="0" w:color="auto"/>
            <w:right w:val="none" w:sz="0" w:space="0" w:color="auto"/>
          </w:divBdr>
        </w:div>
        <w:div w:id="296225930">
          <w:marLeft w:val="0"/>
          <w:marRight w:val="0"/>
          <w:marTop w:val="0"/>
          <w:marBottom w:val="0"/>
          <w:divBdr>
            <w:top w:val="none" w:sz="0" w:space="0" w:color="auto"/>
            <w:left w:val="none" w:sz="0" w:space="0" w:color="auto"/>
            <w:bottom w:val="none" w:sz="0" w:space="0" w:color="auto"/>
            <w:right w:val="none" w:sz="0" w:space="0" w:color="auto"/>
          </w:divBdr>
        </w:div>
        <w:div w:id="372048447">
          <w:marLeft w:val="0"/>
          <w:marRight w:val="0"/>
          <w:marTop w:val="0"/>
          <w:marBottom w:val="0"/>
          <w:divBdr>
            <w:top w:val="none" w:sz="0" w:space="0" w:color="auto"/>
            <w:left w:val="none" w:sz="0" w:space="0" w:color="auto"/>
            <w:bottom w:val="none" w:sz="0" w:space="0" w:color="auto"/>
            <w:right w:val="none" w:sz="0" w:space="0" w:color="auto"/>
          </w:divBdr>
        </w:div>
        <w:div w:id="435030047">
          <w:marLeft w:val="0"/>
          <w:marRight w:val="0"/>
          <w:marTop w:val="0"/>
          <w:marBottom w:val="0"/>
          <w:divBdr>
            <w:top w:val="none" w:sz="0" w:space="0" w:color="auto"/>
            <w:left w:val="none" w:sz="0" w:space="0" w:color="auto"/>
            <w:bottom w:val="none" w:sz="0" w:space="0" w:color="auto"/>
            <w:right w:val="none" w:sz="0" w:space="0" w:color="auto"/>
          </w:divBdr>
        </w:div>
        <w:div w:id="484013036">
          <w:marLeft w:val="0"/>
          <w:marRight w:val="0"/>
          <w:marTop w:val="0"/>
          <w:marBottom w:val="0"/>
          <w:divBdr>
            <w:top w:val="none" w:sz="0" w:space="0" w:color="auto"/>
            <w:left w:val="none" w:sz="0" w:space="0" w:color="auto"/>
            <w:bottom w:val="none" w:sz="0" w:space="0" w:color="auto"/>
            <w:right w:val="none" w:sz="0" w:space="0" w:color="auto"/>
          </w:divBdr>
        </w:div>
        <w:div w:id="495656754">
          <w:marLeft w:val="0"/>
          <w:marRight w:val="0"/>
          <w:marTop w:val="0"/>
          <w:marBottom w:val="0"/>
          <w:divBdr>
            <w:top w:val="none" w:sz="0" w:space="0" w:color="auto"/>
            <w:left w:val="none" w:sz="0" w:space="0" w:color="auto"/>
            <w:bottom w:val="none" w:sz="0" w:space="0" w:color="auto"/>
            <w:right w:val="none" w:sz="0" w:space="0" w:color="auto"/>
          </w:divBdr>
        </w:div>
        <w:div w:id="556009267">
          <w:marLeft w:val="0"/>
          <w:marRight w:val="0"/>
          <w:marTop w:val="0"/>
          <w:marBottom w:val="0"/>
          <w:divBdr>
            <w:top w:val="none" w:sz="0" w:space="0" w:color="auto"/>
            <w:left w:val="none" w:sz="0" w:space="0" w:color="auto"/>
            <w:bottom w:val="none" w:sz="0" w:space="0" w:color="auto"/>
            <w:right w:val="none" w:sz="0" w:space="0" w:color="auto"/>
          </w:divBdr>
        </w:div>
        <w:div w:id="655033563">
          <w:marLeft w:val="0"/>
          <w:marRight w:val="0"/>
          <w:marTop w:val="0"/>
          <w:marBottom w:val="0"/>
          <w:divBdr>
            <w:top w:val="none" w:sz="0" w:space="0" w:color="auto"/>
            <w:left w:val="none" w:sz="0" w:space="0" w:color="auto"/>
            <w:bottom w:val="none" w:sz="0" w:space="0" w:color="auto"/>
            <w:right w:val="none" w:sz="0" w:space="0" w:color="auto"/>
          </w:divBdr>
        </w:div>
        <w:div w:id="665979641">
          <w:marLeft w:val="0"/>
          <w:marRight w:val="0"/>
          <w:marTop w:val="0"/>
          <w:marBottom w:val="0"/>
          <w:divBdr>
            <w:top w:val="none" w:sz="0" w:space="0" w:color="auto"/>
            <w:left w:val="none" w:sz="0" w:space="0" w:color="auto"/>
            <w:bottom w:val="none" w:sz="0" w:space="0" w:color="auto"/>
            <w:right w:val="none" w:sz="0" w:space="0" w:color="auto"/>
          </w:divBdr>
        </w:div>
        <w:div w:id="681200605">
          <w:marLeft w:val="0"/>
          <w:marRight w:val="0"/>
          <w:marTop w:val="0"/>
          <w:marBottom w:val="0"/>
          <w:divBdr>
            <w:top w:val="none" w:sz="0" w:space="0" w:color="auto"/>
            <w:left w:val="none" w:sz="0" w:space="0" w:color="auto"/>
            <w:bottom w:val="none" w:sz="0" w:space="0" w:color="auto"/>
            <w:right w:val="none" w:sz="0" w:space="0" w:color="auto"/>
          </w:divBdr>
        </w:div>
        <w:div w:id="961811977">
          <w:marLeft w:val="0"/>
          <w:marRight w:val="0"/>
          <w:marTop w:val="0"/>
          <w:marBottom w:val="0"/>
          <w:divBdr>
            <w:top w:val="none" w:sz="0" w:space="0" w:color="auto"/>
            <w:left w:val="none" w:sz="0" w:space="0" w:color="auto"/>
            <w:bottom w:val="none" w:sz="0" w:space="0" w:color="auto"/>
            <w:right w:val="none" w:sz="0" w:space="0" w:color="auto"/>
          </w:divBdr>
        </w:div>
        <w:div w:id="971716697">
          <w:marLeft w:val="0"/>
          <w:marRight w:val="0"/>
          <w:marTop w:val="0"/>
          <w:marBottom w:val="0"/>
          <w:divBdr>
            <w:top w:val="none" w:sz="0" w:space="0" w:color="auto"/>
            <w:left w:val="none" w:sz="0" w:space="0" w:color="auto"/>
            <w:bottom w:val="none" w:sz="0" w:space="0" w:color="auto"/>
            <w:right w:val="none" w:sz="0" w:space="0" w:color="auto"/>
          </w:divBdr>
        </w:div>
        <w:div w:id="1167549384">
          <w:marLeft w:val="0"/>
          <w:marRight w:val="0"/>
          <w:marTop w:val="0"/>
          <w:marBottom w:val="0"/>
          <w:divBdr>
            <w:top w:val="none" w:sz="0" w:space="0" w:color="auto"/>
            <w:left w:val="none" w:sz="0" w:space="0" w:color="auto"/>
            <w:bottom w:val="none" w:sz="0" w:space="0" w:color="auto"/>
            <w:right w:val="none" w:sz="0" w:space="0" w:color="auto"/>
          </w:divBdr>
        </w:div>
        <w:div w:id="1239361210">
          <w:marLeft w:val="0"/>
          <w:marRight w:val="0"/>
          <w:marTop w:val="0"/>
          <w:marBottom w:val="0"/>
          <w:divBdr>
            <w:top w:val="none" w:sz="0" w:space="0" w:color="auto"/>
            <w:left w:val="none" w:sz="0" w:space="0" w:color="auto"/>
            <w:bottom w:val="none" w:sz="0" w:space="0" w:color="auto"/>
            <w:right w:val="none" w:sz="0" w:space="0" w:color="auto"/>
          </w:divBdr>
        </w:div>
        <w:div w:id="1293712795">
          <w:marLeft w:val="0"/>
          <w:marRight w:val="0"/>
          <w:marTop w:val="0"/>
          <w:marBottom w:val="0"/>
          <w:divBdr>
            <w:top w:val="none" w:sz="0" w:space="0" w:color="auto"/>
            <w:left w:val="none" w:sz="0" w:space="0" w:color="auto"/>
            <w:bottom w:val="none" w:sz="0" w:space="0" w:color="auto"/>
            <w:right w:val="none" w:sz="0" w:space="0" w:color="auto"/>
          </w:divBdr>
        </w:div>
        <w:div w:id="1348873203">
          <w:marLeft w:val="0"/>
          <w:marRight w:val="0"/>
          <w:marTop w:val="0"/>
          <w:marBottom w:val="0"/>
          <w:divBdr>
            <w:top w:val="none" w:sz="0" w:space="0" w:color="auto"/>
            <w:left w:val="none" w:sz="0" w:space="0" w:color="auto"/>
            <w:bottom w:val="none" w:sz="0" w:space="0" w:color="auto"/>
            <w:right w:val="none" w:sz="0" w:space="0" w:color="auto"/>
          </w:divBdr>
        </w:div>
        <w:div w:id="1396394239">
          <w:marLeft w:val="0"/>
          <w:marRight w:val="0"/>
          <w:marTop w:val="0"/>
          <w:marBottom w:val="0"/>
          <w:divBdr>
            <w:top w:val="none" w:sz="0" w:space="0" w:color="auto"/>
            <w:left w:val="none" w:sz="0" w:space="0" w:color="auto"/>
            <w:bottom w:val="none" w:sz="0" w:space="0" w:color="auto"/>
            <w:right w:val="none" w:sz="0" w:space="0" w:color="auto"/>
          </w:divBdr>
        </w:div>
        <w:div w:id="1398938954">
          <w:marLeft w:val="0"/>
          <w:marRight w:val="0"/>
          <w:marTop w:val="0"/>
          <w:marBottom w:val="0"/>
          <w:divBdr>
            <w:top w:val="none" w:sz="0" w:space="0" w:color="auto"/>
            <w:left w:val="none" w:sz="0" w:space="0" w:color="auto"/>
            <w:bottom w:val="none" w:sz="0" w:space="0" w:color="auto"/>
            <w:right w:val="none" w:sz="0" w:space="0" w:color="auto"/>
          </w:divBdr>
        </w:div>
        <w:div w:id="1399749985">
          <w:marLeft w:val="0"/>
          <w:marRight w:val="0"/>
          <w:marTop w:val="0"/>
          <w:marBottom w:val="0"/>
          <w:divBdr>
            <w:top w:val="none" w:sz="0" w:space="0" w:color="auto"/>
            <w:left w:val="none" w:sz="0" w:space="0" w:color="auto"/>
            <w:bottom w:val="none" w:sz="0" w:space="0" w:color="auto"/>
            <w:right w:val="none" w:sz="0" w:space="0" w:color="auto"/>
          </w:divBdr>
        </w:div>
        <w:div w:id="1473980021">
          <w:marLeft w:val="0"/>
          <w:marRight w:val="0"/>
          <w:marTop w:val="0"/>
          <w:marBottom w:val="0"/>
          <w:divBdr>
            <w:top w:val="none" w:sz="0" w:space="0" w:color="auto"/>
            <w:left w:val="none" w:sz="0" w:space="0" w:color="auto"/>
            <w:bottom w:val="none" w:sz="0" w:space="0" w:color="auto"/>
            <w:right w:val="none" w:sz="0" w:space="0" w:color="auto"/>
          </w:divBdr>
        </w:div>
        <w:div w:id="1660619698">
          <w:marLeft w:val="0"/>
          <w:marRight w:val="0"/>
          <w:marTop w:val="0"/>
          <w:marBottom w:val="0"/>
          <w:divBdr>
            <w:top w:val="none" w:sz="0" w:space="0" w:color="auto"/>
            <w:left w:val="none" w:sz="0" w:space="0" w:color="auto"/>
            <w:bottom w:val="none" w:sz="0" w:space="0" w:color="auto"/>
            <w:right w:val="none" w:sz="0" w:space="0" w:color="auto"/>
          </w:divBdr>
        </w:div>
        <w:div w:id="1762919607">
          <w:marLeft w:val="0"/>
          <w:marRight w:val="0"/>
          <w:marTop w:val="0"/>
          <w:marBottom w:val="0"/>
          <w:divBdr>
            <w:top w:val="none" w:sz="0" w:space="0" w:color="auto"/>
            <w:left w:val="none" w:sz="0" w:space="0" w:color="auto"/>
            <w:bottom w:val="none" w:sz="0" w:space="0" w:color="auto"/>
            <w:right w:val="none" w:sz="0" w:space="0" w:color="auto"/>
          </w:divBdr>
        </w:div>
        <w:div w:id="1767070793">
          <w:marLeft w:val="0"/>
          <w:marRight w:val="0"/>
          <w:marTop w:val="0"/>
          <w:marBottom w:val="0"/>
          <w:divBdr>
            <w:top w:val="none" w:sz="0" w:space="0" w:color="auto"/>
            <w:left w:val="none" w:sz="0" w:space="0" w:color="auto"/>
            <w:bottom w:val="none" w:sz="0" w:space="0" w:color="auto"/>
            <w:right w:val="none" w:sz="0" w:space="0" w:color="auto"/>
          </w:divBdr>
        </w:div>
        <w:div w:id="1839495310">
          <w:marLeft w:val="0"/>
          <w:marRight w:val="0"/>
          <w:marTop w:val="0"/>
          <w:marBottom w:val="0"/>
          <w:divBdr>
            <w:top w:val="none" w:sz="0" w:space="0" w:color="auto"/>
            <w:left w:val="none" w:sz="0" w:space="0" w:color="auto"/>
            <w:bottom w:val="none" w:sz="0" w:space="0" w:color="auto"/>
            <w:right w:val="none" w:sz="0" w:space="0" w:color="auto"/>
          </w:divBdr>
        </w:div>
        <w:div w:id="1845121781">
          <w:marLeft w:val="0"/>
          <w:marRight w:val="0"/>
          <w:marTop w:val="0"/>
          <w:marBottom w:val="0"/>
          <w:divBdr>
            <w:top w:val="none" w:sz="0" w:space="0" w:color="auto"/>
            <w:left w:val="none" w:sz="0" w:space="0" w:color="auto"/>
            <w:bottom w:val="none" w:sz="0" w:space="0" w:color="auto"/>
            <w:right w:val="none" w:sz="0" w:space="0" w:color="auto"/>
          </w:divBdr>
        </w:div>
        <w:div w:id="1855336506">
          <w:marLeft w:val="0"/>
          <w:marRight w:val="0"/>
          <w:marTop w:val="0"/>
          <w:marBottom w:val="0"/>
          <w:divBdr>
            <w:top w:val="none" w:sz="0" w:space="0" w:color="auto"/>
            <w:left w:val="none" w:sz="0" w:space="0" w:color="auto"/>
            <w:bottom w:val="none" w:sz="0" w:space="0" w:color="auto"/>
            <w:right w:val="none" w:sz="0" w:space="0" w:color="auto"/>
          </w:divBdr>
        </w:div>
        <w:div w:id="1921523538">
          <w:marLeft w:val="0"/>
          <w:marRight w:val="0"/>
          <w:marTop w:val="0"/>
          <w:marBottom w:val="0"/>
          <w:divBdr>
            <w:top w:val="none" w:sz="0" w:space="0" w:color="auto"/>
            <w:left w:val="none" w:sz="0" w:space="0" w:color="auto"/>
            <w:bottom w:val="none" w:sz="0" w:space="0" w:color="auto"/>
            <w:right w:val="none" w:sz="0" w:space="0" w:color="auto"/>
          </w:divBdr>
        </w:div>
        <w:div w:id="1948385430">
          <w:marLeft w:val="0"/>
          <w:marRight w:val="0"/>
          <w:marTop w:val="0"/>
          <w:marBottom w:val="0"/>
          <w:divBdr>
            <w:top w:val="none" w:sz="0" w:space="0" w:color="auto"/>
            <w:left w:val="none" w:sz="0" w:space="0" w:color="auto"/>
            <w:bottom w:val="none" w:sz="0" w:space="0" w:color="auto"/>
            <w:right w:val="none" w:sz="0" w:space="0" w:color="auto"/>
          </w:divBdr>
        </w:div>
        <w:div w:id="1991980789">
          <w:marLeft w:val="0"/>
          <w:marRight w:val="0"/>
          <w:marTop w:val="0"/>
          <w:marBottom w:val="0"/>
          <w:divBdr>
            <w:top w:val="none" w:sz="0" w:space="0" w:color="auto"/>
            <w:left w:val="none" w:sz="0" w:space="0" w:color="auto"/>
            <w:bottom w:val="none" w:sz="0" w:space="0" w:color="auto"/>
            <w:right w:val="none" w:sz="0" w:space="0" w:color="auto"/>
          </w:divBdr>
        </w:div>
        <w:div w:id="1994407225">
          <w:marLeft w:val="0"/>
          <w:marRight w:val="0"/>
          <w:marTop w:val="0"/>
          <w:marBottom w:val="0"/>
          <w:divBdr>
            <w:top w:val="none" w:sz="0" w:space="0" w:color="auto"/>
            <w:left w:val="none" w:sz="0" w:space="0" w:color="auto"/>
            <w:bottom w:val="none" w:sz="0" w:space="0" w:color="auto"/>
            <w:right w:val="none" w:sz="0" w:space="0" w:color="auto"/>
          </w:divBdr>
        </w:div>
      </w:divsChild>
    </w:div>
    <w:div w:id="1206138675">
      <w:bodyDiv w:val="1"/>
      <w:marLeft w:val="0"/>
      <w:marRight w:val="0"/>
      <w:marTop w:val="0"/>
      <w:marBottom w:val="0"/>
      <w:divBdr>
        <w:top w:val="none" w:sz="0" w:space="0" w:color="auto"/>
        <w:left w:val="none" w:sz="0" w:space="0" w:color="auto"/>
        <w:bottom w:val="none" w:sz="0" w:space="0" w:color="auto"/>
        <w:right w:val="none" w:sz="0" w:space="0" w:color="auto"/>
      </w:divBdr>
      <w:divsChild>
        <w:div w:id="91434514">
          <w:marLeft w:val="0"/>
          <w:marRight w:val="0"/>
          <w:marTop w:val="0"/>
          <w:marBottom w:val="0"/>
          <w:divBdr>
            <w:top w:val="none" w:sz="0" w:space="0" w:color="auto"/>
            <w:left w:val="none" w:sz="0" w:space="0" w:color="auto"/>
            <w:bottom w:val="none" w:sz="0" w:space="0" w:color="auto"/>
            <w:right w:val="none" w:sz="0" w:space="0" w:color="auto"/>
          </w:divBdr>
        </w:div>
        <w:div w:id="129178644">
          <w:marLeft w:val="0"/>
          <w:marRight w:val="0"/>
          <w:marTop w:val="0"/>
          <w:marBottom w:val="0"/>
          <w:divBdr>
            <w:top w:val="none" w:sz="0" w:space="0" w:color="auto"/>
            <w:left w:val="none" w:sz="0" w:space="0" w:color="auto"/>
            <w:bottom w:val="none" w:sz="0" w:space="0" w:color="auto"/>
            <w:right w:val="none" w:sz="0" w:space="0" w:color="auto"/>
          </w:divBdr>
        </w:div>
      </w:divsChild>
    </w:div>
    <w:div w:id="1543130876">
      <w:bodyDiv w:val="1"/>
      <w:marLeft w:val="0"/>
      <w:marRight w:val="0"/>
      <w:marTop w:val="0"/>
      <w:marBottom w:val="0"/>
      <w:divBdr>
        <w:top w:val="none" w:sz="0" w:space="0" w:color="auto"/>
        <w:left w:val="none" w:sz="0" w:space="0" w:color="auto"/>
        <w:bottom w:val="none" w:sz="0" w:space="0" w:color="auto"/>
        <w:right w:val="none" w:sz="0" w:space="0" w:color="auto"/>
      </w:divBdr>
      <w:divsChild>
        <w:div w:id="1292202138">
          <w:marLeft w:val="0"/>
          <w:marRight w:val="0"/>
          <w:marTop w:val="0"/>
          <w:marBottom w:val="0"/>
          <w:divBdr>
            <w:top w:val="none" w:sz="0" w:space="0" w:color="auto"/>
            <w:left w:val="none" w:sz="0" w:space="0" w:color="auto"/>
            <w:bottom w:val="none" w:sz="0" w:space="0" w:color="auto"/>
            <w:right w:val="none" w:sz="0" w:space="0" w:color="auto"/>
          </w:divBdr>
        </w:div>
        <w:div w:id="1649944751">
          <w:marLeft w:val="0"/>
          <w:marRight w:val="0"/>
          <w:marTop w:val="0"/>
          <w:marBottom w:val="0"/>
          <w:divBdr>
            <w:top w:val="none" w:sz="0" w:space="0" w:color="auto"/>
            <w:left w:val="none" w:sz="0" w:space="0" w:color="auto"/>
            <w:bottom w:val="none" w:sz="0" w:space="0" w:color="auto"/>
            <w:right w:val="none" w:sz="0" w:space="0" w:color="auto"/>
          </w:divBdr>
        </w:div>
      </w:divsChild>
    </w:div>
    <w:div w:id="1761441796">
      <w:bodyDiv w:val="1"/>
      <w:marLeft w:val="0"/>
      <w:marRight w:val="0"/>
      <w:marTop w:val="0"/>
      <w:marBottom w:val="0"/>
      <w:divBdr>
        <w:top w:val="none" w:sz="0" w:space="0" w:color="auto"/>
        <w:left w:val="none" w:sz="0" w:space="0" w:color="auto"/>
        <w:bottom w:val="none" w:sz="0" w:space="0" w:color="auto"/>
        <w:right w:val="none" w:sz="0" w:space="0" w:color="auto"/>
      </w:divBdr>
      <w:divsChild>
        <w:div w:id="134638856">
          <w:marLeft w:val="0"/>
          <w:marRight w:val="0"/>
          <w:marTop w:val="0"/>
          <w:marBottom w:val="0"/>
          <w:divBdr>
            <w:top w:val="none" w:sz="0" w:space="0" w:color="auto"/>
            <w:left w:val="none" w:sz="0" w:space="0" w:color="auto"/>
            <w:bottom w:val="none" w:sz="0" w:space="0" w:color="auto"/>
            <w:right w:val="none" w:sz="0" w:space="0" w:color="auto"/>
          </w:divBdr>
        </w:div>
        <w:div w:id="1000305578">
          <w:marLeft w:val="0"/>
          <w:marRight w:val="0"/>
          <w:marTop w:val="0"/>
          <w:marBottom w:val="0"/>
          <w:divBdr>
            <w:top w:val="none" w:sz="0" w:space="0" w:color="auto"/>
            <w:left w:val="none" w:sz="0" w:space="0" w:color="auto"/>
            <w:bottom w:val="none" w:sz="0" w:space="0" w:color="auto"/>
            <w:right w:val="none" w:sz="0" w:space="0" w:color="auto"/>
          </w:divBdr>
        </w:div>
        <w:div w:id="1287472759">
          <w:marLeft w:val="0"/>
          <w:marRight w:val="0"/>
          <w:marTop w:val="0"/>
          <w:marBottom w:val="0"/>
          <w:divBdr>
            <w:top w:val="none" w:sz="0" w:space="0" w:color="auto"/>
            <w:left w:val="none" w:sz="0" w:space="0" w:color="auto"/>
            <w:bottom w:val="none" w:sz="0" w:space="0" w:color="auto"/>
            <w:right w:val="none" w:sz="0" w:space="0" w:color="auto"/>
          </w:divBdr>
        </w:div>
        <w:div w:id="1763143853">
          <w:marLeft w:val="0"/>
          <w:marRight w:val="0"/>
          <w:marTop w:val="0"/>
          <w:marBottom w:val="0"/>
          <w:divBdr>
            <w:top w:val="none" w:sz="0" w:space="0" w:color="auto"/>
            <w:left w:val="none" w:sz="0" w:space="0" w:color="auto"/>
            <w:bottom w:val="none" w:sz="0" w:space="0" w:color="auto"/>
            <w:right w:val="none" w:sz="0" w:space="0" w:color="auto"/>
          </w:divBdr>
        </w:div>
        <w:div w:id="1787695350">
          <w:marLeft w:val="0"/>
          <w:marRight w:val="0"/>
          <w:marTop w:val="0"/>
          <w:marBottom w:val="0"/>
          <w:divBdr>
            <w:top w:val="none" w:sz="0" w:space="0" w:color="auto"/>
            <w:left w:val="none" w:sz="0" w:space="0" w:color="auto"/>
            <w:bottom w:val="none" w:sz="0" w:space="0" w:color="auto"/>
            <w:right w:val="none" w:sz="0" w:space="0" w:color="auto"/>
          </w:divBdr>
        </w:div>
        <w:div w:id="2026517941">
          <w:marLeft w:val="0"/>
          <w:marRight w:val="0"/>
          <w:marTop w:val="0"/>
          <w:marBottom w:val="0"/>
          <w:divBdr>
            <w:top w:val="none" w:sz="0" w:space="0" w:color="auto"/>
            <w:left w:val="none" w:sz="0" w:space="0" w:color="auto"/>
            <w:bottom w:val="none" w:sz="0" w:space="0" w:color="auto"/>
            <w:right w:val="none" w:sz="0" w:space="0" w:color="auto"/>
          </w:divBdr>
        </w:div>
        <w:div w:id="2097096356">
          <w:marLeft w:val="0"/>
          <w:marRight w:val="0"/>
          <w:marTop w:val="0"/>
          <w:marBottom w:val="0"/>
          <w:divBdr>
            <w:top w:val="none" w:sz="0" w:space="0" w:color="auto"/>
            <w:left w:val="none" w:sz="0" w:space="0" w:color="auto"/>
            <w:bottom w:val="none" w:sz="0" w:space="0" w:color="auto"/>
            <w:right w:val="none" w:sz="0" w:space="0" w:color="auto"/>
          </w:divBdr>
        </w:div>
      </w:divsChild>
    </w:div>
    <w:div w:id="1830948953">
      <w:bodyDiv w:val="1"/>
      <w:marLeft w:val="0"/>
      <w:marRight w:val="0"/>
      <w:marTop w:val="0"/>
      <w:marBottom w:val="0"/>
      <w:divBdr>
        <w:top w:val="none" w:sz="0" w:space="0" w:color="auto"/>
        <w:left w:val="none" w:sz="0" w:space="0" w:color="auto"/>
        <w:bottom w:val="none" w:sz="0" w:space="0" w:color="auto"/>
        <w:right w:val="none" w:sz="0" w:space="0" w:color="auto"/>
      </w:divBdr>
      <w:divsChild>
        <w:div w:id="659770132">
          <w:marLeft w:val="0"/>
          <w:marRight w:val="0"/>
          <w:marTop w:val="0"/>
          <w:marBottom w:val="0"/>
          <w:divBdr>
            <w:top w:val="none" w:sz="0" w:space="0" w:color="auto"/>
            <w:left w:val="none" w:sz="0" w:space="0" w:color="auto"/>
            <w:bottom w:val="none" w:sz="0" w:space="0" w:color="auto"/>
            <w:right w:val="none" w:sz="0" w:space="0" w:color="auto"/>
          </w:divBdr>
        </w:div>
        <w:div w:id="1569657683">
          <w:marLeft w:val="0"/>
          <w:marRight w:val="0"/>
          <w:marTop w:val="0"/>
          <w:marBottom w:val="0"/>
          <w:divBdr>
            <w:top w:val="none" w:sz="0" w:space="0" w:color="auto"/>
            <w:left w:val="none" w:sz="0" w:space="0" w:color="auto"/>
            <w:bottom w:val="none" w:sz="0" w:space="0" w:color="auto"/>
            <w:right w:val="none" w:sz="0" w:space="0" w:color="auto"/>
          </w:divBdr>
        </w:div>
      </w:divsChild>
    </w:div>
    <w:div w:id="2003120996">
      <w:bodyDiv w:val="1"/>
      <w:marLeft w:val="0"/>
      <w:marRight w:val="0"/>
      <w:marTop w:val="0"/>
      <w:marBottom w:val="0"/>
      <w:divBdr>
        <w:top w:val="none" w:sz="0" w:space="0" w:color="auto"/>
        <w:left w:val="none" w:sz="0" w:space="0" w:color="auto"/>
        <w:bottom w:val="none" w:sz="0" w:space="0" w:color="auto"/>
        <w:right w:val="none" w:sz="0" w:space="0" w:color="auto"/>
      </w:divBdr>
      <w:divsChild>
        <w:div w:id="690499594">
          <w:marLeft w:val="0"/>
          <w:marRight w:val="0"/>
          <w:marTop w:val="0"/>
          <w:marBottom w:val="0"/>
          <w:divBdr>
            <w:top w:val="none" w:sz="0" w:space="0" w:color="auto"/>
            <w:left w:val="none" w:sz="0" w:space="0" w:color="auto"/>
            <w:bottom w:val="none" w:sz="0" w:space="0" w:color="auto"/>
            <w:right w:val="none" w:sz="0" w:space="0" w:color="auto"/>
          </w:divBdr>
        </w:div>
        <w:div w:id="1770079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E10A-416D-458B-AB12-C37021F93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3257</Words>
  <Characters>17917</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Tito Cru</dc:creator>
  <cp:keywords/>
  <dc:description/>
  <cp:lastModifiedBy>Tito Cru</cp:lastModifiedBy>
  <cp:revision>2</cp:revision>
  <dcterms:created xsi:type="dcterms:W3CDTF">2025-12-02T14:48:00Z</dcterms:created>
  <dcterms:modified xsi:type="dcterms:W3CDTF">2025-12-02T14:48:00Z</dcterms:modified>
</cp:coreProperties>
</file>